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before="0" w:beforeAutospacing="0" w:after="0" w:afterAutospacing="0" w:line="560" w:lineRule="exact"/>
        <w:jc w:val="center"/>
        <w:rPr>
          <w:rFonts w:ascii="方正小标宋简体" w:hAnsi="方正小标宋简体" w:eastAsia="方正小标宋简体" w:cs="方正小标宋简体"/>
          <w:bCs/>
          <w:sz w:val="44"/>
          <w:szCs w:val="44"/>
        </w:rPr>
      </w:pPr>
    </w:p>
    <w:p>
      <w:pPr>
        <w:pStyle w:val="18"/>
        <w:spacing w:before="0" w:beforeAutospacing="0" w:after="0" w:afterAutospacing="0"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北京市高精尖产业发展资金</w:t>
      </w:r>
    </w:p>
    <w:p>
      <w:pPr>
        <w:pStyle w:val="18"/>
        <w:spacing w:before="0" w:beforeAutospacing="0" w:after="0" w:afterAutospacing="0"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集成电路设计产品首轮流片奖励实施细则</w:t>
      </w:r>
    </w:p>
    <w:p>
      <w:pPr>
        <w:spacing w:line="560" w:lineRule="exact"/>
        <w:jc w:val="center"/>
        <w:rPr>
          <w:rFonts w:ascii="楷体" w:hAnsi="楷体" w:eastAsia="楷体" w:cs="楷体"/>
          <w:sz w:val="44"/>
          <w:szCs w:val="44"/>
        </w:rPr>
      </w:pPr>
    </w:p>
    <w:p>
      <w:pPr>
        <w:spacing w:line="560" w:lineRule="exact"/>
        <w:jc w:val="center"/>
        <w:outlineLvl w:val="0"/>
        <w:rPr>
          <w:rFonts w:ascii="黑体" w:hAnsi="黑体" w:eastAsia="黑体" w:cs="黑体"/>
          <w:sz w:val="32"/>
          <w:szCs w:val="32"/>
        </w:rPr>
      </w:pPr>
      <w:r>
        <w:rPr>
          <w:rFonts w:hint="eastAsia" w:ascii="黑体" w:hAnsi="黑体" w:eastAsia="黑体" w:cs="黑体"/>
          <w:sz w:val="32"/>
          <w:szCs w:val="32"/>
        </w:rPr>
        <w:t>第一章  总 则</w:t>
      </w:r>
    </w:p>
    <w:p>
      <w:pPr>
        <w:spacing w:line="560" w:lineRule="exact"/>
        <w:ind w:firstLine="642" w:firstLineChars="200"/>
        <w:rPr>
          <w:rFonts w:ascii="仿宋_GB2312" w:eastAsia="仿宋_GB2312"/>
          <w:sz w:val="32"/>
          <w:szCs w:val="32"/>
        </w:rPr>
      </w:pPr>
      <w:r>
        <w:rPr>
          <w:rFonts w:hint="eastAsia" w:ascii="仿宋_GB2312" w:eastAsia="仿宋_GB2312"/>
          <w:b/>
          <w:bCs/>
          <w:sz w:val="32"/>
          <w:szCs w:val="32"/>
        </w:rPr>
        <w:t>第一条</w:t>
      </w:r>
      <w:r>
        <w:rPr>
          <w:rFonts w:hint="eastAsia" w:ascii="仿宋_GB2312" w:eastAsia="仿宋_GB2312"/>
          <w:sz w:val="32"/>
          <w:szCs w:val="32"/>
        </w:rPr>
        <w:t xml:space="preserve"> 为贯彻落实《中共北京市委 北京市人民政府关于印发加快科技创新构建高精尖经济结构系列文件的通知》（京发〔2017〕27号）、《北京市“十四五”时期高精尖产业发展规划》等有关文件精神，充分发挥财政资金引导作用，加快推动我市集成电路设计业技术研发和</w:t>
      </w:r>
      <w:bookmarkStart w:id="0" w:name="_GoBack"/>
      <w:bookmarkEnd w:id="0"/>
      <w:r>
        <w:rPr>
          <w:rFonts w:hint="eastAsia" w:ascii="仿宋_GB2312" w:eastAsia="仿宋_GB2312"/>
          <w:sz w:val="32"/>
          <w:szCs w:val="32"/>
        </w:rPr>
        <w:t>产品迭代，</w:t>
      </w:r>
      <w:r>
        <w:rPr>
          <w:rFonts w:hint="eastAsia" w:ascii="仿宋_GB2312" w:eastAsia="仿宋_GB2312"/>
          <w:sz w:val="32"/>
          <w:szCs w:val="32"/>
          <w:lang w:eastAsia="zh-CN"/>
        </w:rPr>
        <w:t>鼓励我市</w:t>
      </w:r>
      <w:r>
        <w:rPr>
          <w:rFonts w:hint="eastAsia" w:ascii="仿宋_GB2312" w:eastAsia="仿宋_GB2312"/>
          <w:sz w:val="32"/>
          <w:szCs w:val="32"/>
        </w:rPr>
        <w:t>集成电路产业链协同</w:t>
      </w:r>
      <w:r>
        <w:rPr>
          <w:rFonts w:hint="eastAsia" w:ascii="仿宋_GB2312" w:eastAsia="仿宋_GB2312"/>
          <w:sz w:val="32"/>
          <w:szCs w:val="32"/>
          <w:lang w:eastAsia="zh-CN"/>
        </w:rPr>
        <w:t>创新、融合发展，</w:t>
      </w:r>
      <w:r>
        <w:rPr>
          <w:rFonts w:hint="eastAsia" w:ascii="仿宋_GB2312" w:eastAsia="仿宋_GB2312"/>
          <w:sz w:val="32"/>
          <w:szCs w:val="32"/>
        </w:rPr>
        <w:t>根据《北京市高精尖产业发展资金管理办法》（以下简称《管理办法》），制定本实施细则。</w:t>
      </w:r>
    </w:p>
    <w:p>
      <w:pPr>
        <w:spacing w:line="560" w:lineRule="exact"/>
        <w:ind w:firstLine="642" w:firstLineChars="200"/>
        <w:rPr>
          <w:rFonts w:ascii="仿宋_GB2312" w:eastAsia="仿宋_GB2312"/>
          <w:sz w:val="32"/>
          <w:szCs w:val="32"/>
        </w:rPr>
      </w:pPr>
      <w:r>
        <w:rPr>
          <w:rFonts w:hint="eastAsia" w:ascii="仿宋_GB2312" w:eastAsia="仿宋_GB2312"/>
          <w:b/>
          <w:bCs/>
          <w:sz w:val="32"/>
          <w:szCs w:val="32"/>
        </w:rPr>
        <w:t>第二条</w:t>
      </w:r>
      <w:r>
        <w:rPr>
          <w:rFonts w:hint="eastAsia" w:ascii="仿宋_GB2312" w:eastAsia="仿宋_GB2312"/>
          <w:sz w:val="32"/>
          <w:szCs w:val="32"/>
        </w:rPr>
        <w:t xml:space="preserve"> </w:t>
      </w:r>
      <w:r>
        <w:rPr>
          <w:rFonts w:ascii="仿宋_GB2312" w:eastAsia="仿宋_GB2312"/>
          <w:sz w:val="32"/>
          <w:szCs w:val="32"/>
        </w:rPr>
        <w:t>本细则所提资金</w:t>
      </w:r>
      <w:r>
        <w:rPr>
          <w:rFonts w:hint="eastAsia" w:ascii="仿宋_GB2312" w:eastAsia="仿宋_GB2312"/>
          <w:sz w:val="32"/>
          <w:szCs w:val="32"/>
        </w:rPr>
        <w:t>（以下简称“专项资金”）来源于纳入北京市经济和信息化局（以下简称“市经济和信息化局”）年度部门预算管理的北京市高精尖产业发展资金（以下简称“高精尖资金”）</w:t>
      </w:r>
      <w:r>
        <w:rPr>
          <w:rFonts w:ascii="仿宋_GB2312" w:eastAsia="仿宋_GB2312"/>
          <w:sz w:val="32"/>
          <w:szCs w:val="32"/>
        </w:rPr>
        <w:t>，</w:t>
      </w:r>
      <w:r>
        <w:rPr>
          <w:rFonts w:hint="eastAsia" w:ascii="仿宋_GB2312" w:eastAsia="仿宋_GB2312"/>
          <w:sz w:val="32"/>
          <w:szCs w:val="32"/>
        </w:rPr>
        <w:t>用于</w:t>
      </w:r>
      <w:r>
        <w:rPr>
          <w:rFonts w:ascii="仿宋_GB2312" w:eastAsia="仿宋_GB2312"/>
          <w:sz w:val="32"/>
          <w:szCs w:val="32"/>
        </w:rPr>
        <w:t>重点支持</w:t>
      </w:r>
      <w:r>
        <w:rPr>
          <w:rFonts w:hint="eastAsia" w:ascii="仿宋_GB2312" w:eastAsia="仿宋_GB2312"/>
          <w:sz w:val="32"/>
          <w:szCs w:val="32"/>
        </w:rPr>
        <w:t>集成电路设计产品首轮流片，提升集成电路设计产业发展的专项资金</w:t>
      </w:r>
      <w:r>
        <w:rPr>
          <w:rFonts w:ascii="仿宋_GB2312" w:eastAsia="仿宋_GB2312"/>
          <w:sz w:val="32"/>
          <w:szCs w:val="32"/>
        </w:rPr>
        <w:t>。</w:t>
      </w:r>
    </w:p>
    <w:p>
      <w:pPr>
        <w:spacing w:line="560" w:lineRule="exact"/>
        <w:ind w:firstLine="642" w:firstLineChars="200"/>
        <w:rPr>
          <w:rFonts w:ascii="仿宋_GB2312" w:eastAsia="仿宋_GB2312"/>
          <w:sz w:val="32"/>
          <w:szCs w:val="32"/>
        </w:rPr>
      </w:pPr>
      <w:r>
        <w:rPr>
          <w:rFonts w:hint="eastAsia" w:ascii="仿宋_GB2312" w:eastAsia="仿宋_GB2312"/>
          <w:b/>
          <w:bCs/>
          <w:sz w:val="32"/>
          <w:szCs w:val="32"/>
        </w:rPr>
        <w:t>第三条</w:t>
      </w:r>
      <w:r>
        <w:rPr>
          <w:rFonts w:hint="eastAsia" w:ascii="仿宋_GB2312" w:eastAsia="仿宋_GB2312"/>
          <w:sz w:val="32"/>
          <w:szCs w:val="32"/>
        </w:rPr>
        <w:t xml:space="preserve"> 专项资金的使用和管理遵循依法依规、公开透明、公平普惠、达标即享、注重绩效、加强监管的原则。</w:t>
      </w:r>
      <w:r>
        <w:rPr>
          <w:rFonts w:ascii="仿宋_GB2312" w:eastAsia="仿宋_GB2312"/>
          <w:sz w:val="32"/>
          <w:szCs w:val="32"/>
        </w:rPr>
        <w:t>充分发挥财政资金</w:t>
      </w:r>
      <w:r>
        <w:rPr>
          <w:rFonts w:hint="eastAsia" w:ascii="仿宋_GB2312" w:eastAsia="仿宋_GB2312"/>
          <w:sz w:val="32"/>
          <w:szCs w:val="32"/>
        </w:rPr>
        <w:t>在集成电路设计产业技术升级、产业链优化完善方面</w:t>
      </w:r>
      <w:r>
        <w:rPr>
          <w:rFonts w:ascii="仿宋_GB2312" w:eastAsia="仿宋_GB2312"/>
          <w:sz w:val="32"/>
          <w:szCs w:val="32"/>
        </w:rPr>
        <w:t>的引导和带动作用。</w:t>
      </w:r>
    </w:p>
    <w:p>
      <w:pPr>
        <w:spacing w:line="560" w:lineRule="exact"/>
        <w:ind w:firstLine="642" w:firstLineChars="200"/>
        <w:rPr>
          <w:rFonts w:ascii="黑体" w:hAnsi="黑体" w:eastAsia="黑体" w:cs="黑体"/>
          <w:sz w:val="32"/>
          <w:szCs w:val="32"/>
        </w:rPr>
      </w:pPr>
      <w:r>
        <w:rPr>
          <w:rFonts w:hint="eastAsia" w:ascii="仿宋_GB2312" w:eastAsia="仿宋_GB2312"/>
          <w:b/>
          <w:bCs/>
          <w:sz w:val="32"/>
          <w:szCs w:val="32"/>
        </w:rPr>
        <w:t>第四条</w:t>
      </w:r>
      <w:r>
        <w:rPr>
          <w:rFonts w:ascii="仿宋_GB2312" w:eastAsia="仿宋_GB2312"/>
          <w:sz w:val="32"/>
          <w:szCs w:val="32"/>
        </w:rPr>
        <w:t xml:space="preserve"> 专项资金支持项目由市经济和信息化局负责组织和实施，由</w:t>
      </w:r>
      <w:r>
        <w:rPr>
          <w:rFonts w:hint="eastAsia" w:ascii="仿宋_GB2312" w:eastAsia="仿宋_GB2312"/>
          <w:sz w:val="32"/>
          <w:szCs w:val="32"/>
        </w:rPr>
        <w:t>北京</w:t>
      </w:r>
      <w:r>
        <w:rPr>
          <w:rFonts w:ascii="仿宋_GB2312" w:eastAsia="仿宋_GB2312"/>
          <w:sz w:val="32"/>
          <w:szCs w:val="32"/>
        </w:rPr>
        <w:t>市财政局负责预算安排和监督使用。</w:t>
      </w:r>
    </w:p>
    <w:p>
      <w:pPr>
        <w:spacing w:line="560" w:lineRule="exact"/>
        <w:jc w:val="center"/>
        <w:outlineLvl w:val="0"/>
        <w:rPr>
          <w:rFonts w:ascii="黑体" w:hAnsi="黑体" w:eastAsia="黑体" w:cs="黑体"/>
          <w:sz w:val="32"/>
          <w:szCs w:val="32"/>
        </w:rPr>
      </w:pPr>
      <w:r>
        <w:rPr>
          <w:rFonts w:ascii="黑体" w:hAnsi="黑体" w:eastAsia="黑体" w:cs="黑体"/>
          <w:sz w:val="32"/>
          <w:szCs w:val="32"/>
        </w:rPr>
        <w:t>第二章</w:t>
      </w:r>
      <w:r>
        <w:rPr>
          <w:rFonts w:hint="eastAsia" w:ascii="黑体" w:hAnsi="黑体" w:eastAsia="黑体" w:cs="黑体"/>
          <w:sz w:val="32"/>
          <w:szCs w:val="32"/>
        </w:rPr>
        <w:t xml:space="preserve"> </w:t>
      </w:r>
      <w:r>
        <w:rPr>
          <w:rFonts w:ascii="黑体" w:hAnsi="黑体" w:eastAsia="黑体" w:cs="黑体"/>
          <w:sz w:val="32"/>
          <w:szCs w:val="32"/>
        </w:rPr>
        <w:t xml:space="preserve"> 支持范围和对象</w:t>
      </w:r>
    </w:p>
    <w:p>
      <w:pPr>
        <w:ind w:firstLine="642"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第五条</w:t>
      </w:r>
      <w:r>
        <w:rPr>
          <w:rFonts w:ascii="仿宋_GB2312" w:hAnsi="仿宋_GB2312" w:eastAsia="仿宋_GB2312" w:cs="仿宋_GB2312"/>
          <w:sz w:val="32"/>
          <w:szCs w:val="32"/>
        </w:rPr>
        <w:t xml:space="preserve"> </w:t>
      </w:r>
      <w:r>
        <w:rPr>
          <w:rFonts w:hint="eastAsia" w:ascii="仿宋_GB2312" w:hAnsi="仿宋_GB2312" w:eastAsia="仿宋_GB2312" w:cs="仿宋_GB2312"/>
          <w:spacing w:val="-6"/>
          <w:sz w:val="32"/>
          <w:szCs w:val="32"/>
          <w:shd w:val="clear" w:color="auto" w:fill="FFFFFF"/>
        </w:rPr>
        <w:t>在京注册的从事集成电路设计业务的企业。</w:t>
      </w:r>
    </w:p>
    <w:p>
      <w:pPr>
        <w:pStyle w:val="18"/>
        <w:widowControl w:val="0"/>
        <w:spacing w:before="0" w:beforeAutospacing="0" w:after="0" w:afterAutospacing="0" w:line="560" w:lineRule="exact"/>
        <w:ind w:firstLine="642" w:firstLineChars="200"/>
        <w:jc w:val="both"/>
        <w:rPr>
          <w:rFonts w:ascii="仿宋_GB2312" w:hAnsi="仿宋_GB2312" w:eastAsia="仿宋_GB2312" w:cs="仿宋_GB2312"/>
          <w:sz w:val="32"/>
          <w:szCs w:val="32"/>
        </w:rPr>
      </w:pPr>
      <w:r>
        <w:rPr>
          <w:rFonts w:ascii="仿宋_GB2312" w:hAnsi="仿宋_GB2312" w:eastAsia="仿宋_GB2312" w:cs="仿宋_GB2312"/>
          <w:b/>
          <w:bCs/>
          <w:sz w:val="32"/>
          <w:szCs w:val="32"/>
        </w:rPr>
        <w:t>第</w:t>
      </w:r>
      <w:r>
        <w:rPr>
          <w:rFonts w:hint="eastAsia" w:ascii="仿宋_GB2312" w:hAnsi="仿宋_GB2312" w:eastAsia="仿宋_GB2312" w:cs="仿宋_GB2312"/>
          <w:b/>
          <w:bCs/>
          <w:sz w:val="32"/>
          <w:szCs w:val="32"/>
        </w:rPr>
        <w:t>六</w:t>
      </w:r>
      <w:r>
        <w:rPr>
          <w:rFonts w:ascii="仿宋_GB2312" w:hAnsi="仿宋_GB2312" w:eastAsia="仿宋_GB2312" w:cs="仿宋_GB2312"/>
          <w:b/>
          <w:bCs/>
          <w:sz w:val="32"/>
          <w:szCs w:val="32"/>
        </w:rPr>
        <w:t>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申请专项奖励资金支持的单位应具有独立法人资格且近3年无严重失信记录。</w:t>
      </w:r>
    </w:p>
    <w:p>
      <w:pPr>
        <w:spacing w:line="560" w:lineRule="exact"/>
        <w:jc w:val="center"/>
        <w:outlineLvl w:val="0"/>
        <w:rPr>
          <w:rFonts w:ascii="黑体" w:hAnsi="黑体" w:eastAsia="黑体" w:cs="黑体"/>
          <w:sz w:val="32"/>
          <w:szCs w:val="32"/>
        </w:rPr>
      </w:pPr>
      <w:r>
        <w:rPr>
          <w:rFonts w:ascii="黑体" w:hAnsi="黑体" w:eastAsia="黑体" w:cs="黑体"/>
          <w:sz w:val="32"/>
          <w:szCs w:val="32"/>
        </w:rPr>
        <w:t>第三章</w:t>
      </w:r>
      <w:r>
        <w:rPr>
          <w:rFonts w:hint="eastAsia" w:ascii="黑体" w:hAnsi="黑体" w:eastAsia="黑体" w:cs="黑体"/>
          <w:sz w:val="32"/>
          <w:szCs w:val="32"/>
        </w:rPr>
        <w:t xml:space="preserve"> </w:t>
      </w:r>
      <w:r>
        <w:rPr>
          <w:rFonts w:ascii="黑体" w:hAnsi="黑体" w:eastAsia="黑体" w:cs="黑体"/>
          <w:sz w:val="32"/>
          <w:szCs w:val="32"/>
        </w:rPr>
        <w:t xml:space="preserve"> 支持条件和标准</w:t>
      </w:r>
    </w:p>
    <w:p>
      <w:pPr>
        <w:pStyle w:val="18"/>
        <w:widowControl w:val="0"/>
        <w:spacing w:before="0" w:beforeAutospacing="0" w:after="0" w:afterAutospacing="0" w:line="560" w:lineRule="exact"/>
        <w:ind w:firstLine="642" w:firstLineChars="200"/>
        <w:jc w:val="both"/>
        <w:rPr>
          <w:rFonts w:ascii="仿宋_GB2312" w:hAnsi="仿宋_GB2312" w:eastAsia="仿宋_GB2312" w:cs="仿宋_GB2312"/>
          <w:sz w:val="32"/>
          <w:szCs w:val="32"/>
        </w:rPr>
      </w:pPr>
      <w:r>
        <w:rPr>
          <w:rFonts w:ascii="仿宋_GB2312" w:eastAsia="仿宋_GB2312" w:hAnsiTheme="minorHAnsi" w:cstheme="minorBidi"/>
          <w:b/>
          <w:bCs/>
          <w:kern w:val="2"/>
          <w:sz w:val="32"/>
          <w:szCs w:val="32"/>
        </w:rPr>
        <w:t>第</w:t>
      </w:r>
      <w:r>
        <w:rPr>
          <w:rFonts w:hint="eastAsia" w:ascii="仿宋_GB2312" w:eastAsia="仿宋_GB2312" w:hAnsiTheme="minorHAnsi" w:cstheme="minorBidi"/>
          <w:b/>
          <w:bCs/>
          <w:kern w:val="2"/>
          <w:sz w:val="32"/>
          <w:szCs w:val="32"/>
        </w:rPr>
        <w:t>七</w:t>
      </w:r>
      <w:r>
        <w:rPr>
          <w:rFonts w:ascii="仿宋_GB2312" w:eastAsia="仿宋_GB2312" w:hAnsiTheme="minorHAnsi" w:cstheme="minorBidi"/>
          <w:b/>
          <w:bCs/>
          <w:kern w:val="2"/>
          <w:sz w:val="32"/>
          <w:szCs w:val="32"/>
        </w:rPr>
        <w:t>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支持条件：</w:t>
      </w:r>
    </w:p>
    <w:p>
      <w:pPr>
        <w:pStyle w:val="18"/>
        <w:widowControl w:val="0"/>
        <w:numPr>
          <w:ilvl w:val="0"/>
          <w:numId w:val="2"/>
        </w:numPr>
        <w:spacing w:before="0" w:beforeAutospacing="0" w:after="0" w:afterAutospacing="0" w:line="560" w:lineRule="exact"/>
        <w:ind w:firstLine="616" w:firstLineChars="200"/>
        <w:jc w:val="both"/>
        <w:rPr>
          <w:rFonts w:ascii="仿宋_GB2312" w:hAnsi="仿宋_GB2312" w:eastAsia="仿宋_GB2312" w:cs="仿宋_GB2312"/>
          <w:sz w:val="32"/>
          <w:szCs w:val="32"/>
        </w:rPr>
      </w:pPr>
      <w:r>
        <w:rPr>
          <w:rFonts w:hint="eastAsia" w:ascii="仿宋_GB2312" w:hAnsi="仿宋_GB2312" w:eastAsia="仿宋_GB2312" w:cs="仿宋_GB2312"/>
          <w:spacing w:val="-6"/>
          <w:sz w:val="32"/>
          <w:szCs w:val="32"/>
          <w:shd w:val="clear" w:color="auto" w:fill="FFFFFF"/>
        </w:rPr>
        <w:t>申报期内（2021年1月1日以后）开展多项目晶圆（MPW）或工程产品首轮流片</w:t>
      </w:r>
      <w:r>
        <w:rPr>
          <w:rFonts w:hint="eastAsia" w:ascii="仿宋_GB2312" w:hAnsi="仿宋_GB2312" w:eastAsia="仿宋_GB2312" w:cs="仿宋_GB2312"/>
          <w:bCs/>
          <w:spacing w:val="-6"/>
          <w:sz w:val="32"/>
          <w:szCs w:val="32"/>
          <w:shd w:val="clear" w:color="auto" w:fill="FFFFFF"/>
        </w:rPr>
        <w:t>（全掩膜）</w:t>
      </w:r>
      <w:r>
        <w:rPr>
          <w:rFonts w:hint="eastAsia" w:ascii="仿宋_GB2312" w:hAnsi="仿宋_GB2312" w:eastAsia="仿宋_GB2312" w:cs="仿宋_GB2312"/>
          <w:spacing w:val="-6"/>
          <w:sz w:val="32"/>
          <w:szCs w:val="32"/>
          <w:shd w:val="clear" w:color="auto" w:fill="FFFFFF"/>
        </w:rPr>
        <w:t>，合同已执行完毕，并承诺在京开展该产品产业化工作。</w:t>
      </w:r>
    </w:p>
    <w:p>
      <w:pPr>
        <w:pStyle w:val="18"/>
        <w:widowControl w:val="0"/>
        <w:numPr>
          <w:ilvl w:val="255"/>
          <w:numId w:val="0"/>
        </w:numPr>
        <w:spacing w:before="0" w:beforeAutospacing="0" w:after="0" w:afterAutospacing="0" w:line="560" w:lineRule="exact"/>
        <w:ind w:firstLine="640" w:firstLineChars="200"/>
        <w:jc w:val="both"/>
        <w:rPr>
          <w:rFonts w:ascii="黑体" w:hAnsi="黑体" w:eastAsia="黑体" w:cs="黑体"/>
          <w:sz w:val="32"/>
          <w:szCs w:val="32"/>
        </w:rPr>
      </w:pPr>
      <w:r>
        <w:rPr>
          <w:rFonts w:hint="eastAsia" w:ascii="仿宋_GB2312" w:hAnsi="仿宋_GB2312" w:eastAsia="仿宋_GB2312" w:cs="仿宋_GB2312"/>
          <w:sz w:val="32"/>
          <w:szCs w:val="32"/>
        </w:rPr>
        <w:t>（二）申报本奖励的项目未获得其他市级财政资金的支持。</w:t>
      </w:r>
    </w:p>
    <w:p>
      <w:pPr>
        <w:pStyle w:val="18"/>
        <w:widowControl w:val="0"/>
        <w:spacing w:before="0" w:beforeAutospacing="0" w:after="0" w:afterAutospacing="0" w:line="560" w:lineRule="exact"/>
        <w:ind w:firstLine="642" w:firstLineChars="200"/>
        <w:jc w:val="both"/>
        <w:rPr>
          <w:rFonts w:ascii="仿宋_GB2312" w:hAnsi="仿宋_GB2312" w:eastAsia="仿宋_GB2312" w:cs="仿宋_GB2312"/>
          <w:sz w:val="32"/>
          <w:szCs w:val="32"/>
        </w:rPr>
      </w:pPr>
      <w:r>
        <w:rPr>
          <w:rFonts w:ascii="仿宋_GB2312" w:hAnsi="仿宋_GB2312" w:eastAsia="仿宋_GB2312" w:cs="仿宋_GB2312"/>
          <w:b/>
          <w:bCs/>
          <w:sz w:val="32"/>
          <w:szCs w:val="32"/>
        </w:rPr>
        <w:t>第</w:t>
      </w:r>
      <w:r>
        <w:rPr>
          <w:rFonts w:hint="eastAsia" w:ascii="仿宋_GB2312" w:hAnsi="仿宋_GB2312" w:eastAsia="仿宋_GB2312" w:cs="仿宋_GB2312"/>
          <w:b/>
          <w:bCs/>
          <w:sz w:val="32"/>
          <w:szCs w:val="32"/>
        </w:rPr>
        <w:t>八</w:t>
      </w:r>
      <w:r>
        <w:rPr>
          <w:rFonts w:ascii="仿宋_GB2312" w:hAnsi="仿宋_GB2312" w:eastAsia="仿宋_GB2312" w:cs="仿宋_GB2312"/>
          <w:b/>
          <w:bCs/>
          <w:sz w:val="32"/>
          <w:szCs w:val="32"/>
        </w:rPr>
        <w:t>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支持标准：</w:t>
      </w:r>
    </w:p>
    <w:p>
      <w:pPr>
        <w:pStyle w:val="6"/>
        <w:spacing w:line="560" w:lineRule="exact"/>
        <w:ind w:firstLine="616" w:firstLineChars="200"/>
        <w:rPr>
          <w:rFonts w:ascii="黑体" w:hAnsi="黑体" w:eastAsia="黑体"/>
          <w:sz w:val="32"/>
          <w:szCs w:val="32"/>
        </w:rPr>
      </w:pPr>
      <w:r>
        <w:rPr>
          <w:rFonts w:hint="eastAsia" w:ascii="仿宋_GB2312" w:hAnsi="仿宋_GB2312" w:eastAsia="仿宋_GB2312" w:cs="仿宋_GB2312"/>
          <w:b w:val="0"/>
          <w:bCs/>
          <w:spacing w:val="-6"/>
          <w:sz w:val="32"/>
          <w:szCs w:val="32"/>
          <w:shd w:val="clear" w:color="auto" w:fill="FFFFFF"/>
        </w:rPr>
        <w:t>对开展多项目晶圆（MPW）流片的企业，按照年度流片费用50%予以奖励，每个企业最高不超过300万元；对开展工程产品首轮流片（全掩膜）的企业，按产品流片费用的30%予以奖励，每个企业最高不超过1</w:t>
      </w:r>
      <w:r>
        <w:rPr>
          <w:rFonts w:ascii="仿宋_GB2312" w:hAnsi="仿宋_GB2312" w:eastAsia="仿宋_GB2312" w:cs="仿宋_GB2312"/>
          <w:b w:val="0"/>
          <w:bCs/>
          <w:spacing w:val="-6"/>
          <w:sz w:val="32"/>
          <w:szCs w:val="32"/>
          <w:shd w:val="clear" w:color="auto" w:fill="FFFFFF"/>
        </w:rPr>
        <w:t>000</w:t>
      </w:r>
      <w:r>
        <w:rPr>
          <w:rFonts w:hint="eastAsia" w:ascii="仿宋_GB2312" w:hAnsi="仿宋_GB2312" w:eastAsia="仿宋_GB2312" w:cs="仿宋_GB2312"/>
          <w:b w:val="0"/>
          <w:bCs/>
          <w:spacing w:val="-6"/>
          <w:sz w:val="32"/>
          <w:szCs w:val="32"/>
          <w:shd w:val="clear" w:color="auto" w:fill="FFFFFF"/>
        </w:rPr>
        <w:t>万元；对在京代工的工程产品首轮流片（全掩膜）的企业，奖励比例50%，每个企业最高不超过2000万元。</w:t>
      </w:r>
    </w:p>
    <w:p>
      <w:pPr>
        <w:spacing w:line="560" w:lineRule="exact"/>
        <w:jc w:val="center"/>
        <w:outlineLvl w:val="0"/>
        <w:rPr>
          <w:rFonts w:ascii="黑体" w:hAnsi="黑体" w:eastAsia="黑体" w:cs="黑体"/>
          <w:sz w:val="32"/>
          <w:szCs w:val="32"/>
        </w:rPr>
      </w:pPr>
      <w:r>
        <w:rPr>
          <w:rFonts w:ascii="黑体" w:hAnsi="黑体" w:eastAsia="黑体" w:cs="黑体"/>
          <w:sz w:val="32"/>
          <w:szCs w:val="32"/>
        </w:rPr>
        <w:t>第四章</w:t>
      </w:r>
      <w:r>
        <w:rPr>
          <w:rFonts w:hint="eastAsia" w:ascii="黑体" w:hAnsi="黑体" w:eastAsia="黑体" w:cs="黑体"/>
          <w:sz w:val="32"/>
          <w:szCs w:val="32"/>
        </w:rPr>
        <w:t xml:space="preserve"> </w:t>
      </w:r>
      <w:r>
        <w:rPr>
          <w:rFonts w:ascii="黑体" w:hAnsi="黑体" w:eastAsia="黑体" w:cs="黑体"/>
          <w:sz w:val="32"/>
          <w:szCs w:val="32"/>
        </w:rPr>
        <w:t xml:space="preserve"> 项目管理</w:t>
      </w:r>
    </w:p>
    <w:p>
      <w:pPr>
        <w:pStyle w:val="6"/>
        <w:spacing w:line="560" w:lineRule="exact"/>
        <w:ind w:firstLine="642" w:firstLineChars="200"/>
        <w:rPr>
          <w:rFonts w:ascii="仿宋_GB2312" w:hAnsi="仿宋_GB2312" w:eastAsia="仿宋_GB2312" w:cs="仿宋_GB2312"/>
          <w:b w:val="0"/>
          <w:bCs/>
          <w:spacing w:val="-6"/>
          <w:sz w:val="32"/>
          <w:szCs w:val="32"/>
          <w:shd w:val="clear" w:color="auto" w:fill="FFFFFF"/>
        </w:rPr>
      </w:pPr>
      <w:r>
        <w:rPr>
          <w:rFonts w:hint="eastAsia" w:ascii="仿宋_GB2312" w:eastAsia="仿宋_GB2312" w:hAnsiTheme="minorHAnsi" w:cstheme="minorBidi"/>
          <w:bCs/>
          <w:sz w:val="32"/>
          <w:szCs w:val="32"/>
        </w:rPr>
        <w:t>第九条</w:t>
      </w:r>
      <w:r>
        <w:rPr>
          <w:rFonts w:hint="eastAsia" w:ascii="仿宋_GB2312" w:hAnsi="仿宋_GB2312" w:eastAsia="仿宋_GB2312" w:cs="仿宋_GB2312"/>
          <w:b w:val="0"/>
          <w:bCs/>
          <w:spacing w:val="-6"/>
          <w:sz w:val="32"/>
          <w:szCs w:val="32"/>
          <w:shd w:val="clear" w:color="auto" w:fill="FFFFFF"/>
        </w:rPr>
        <w:t xml:space="preserve"> 专项</w:t>
      </w:r>
      <w:r>
        <w:rPr>
          <w:rFonts w:ascii="仿宋_GB2312" w:hAnsi="仿宋_GB2312" w:eastAsia="仿宋_GB2312" w:cs="仿宋_GB2312"/>
          <w:b w:val="0"/>
          <w:bCs/>
          <w:spacing w:val="-6"/>
          <w:sz w:val="32"/>
          <w:szCs w:val="32"/>
          <w:shd w:val="clear" w:color="auto" w:fill="FFFFFF"/>
        </w:rPr>
        <w:t>资金</w:t>
      </w:r>
      <w:r>
        <w:rPr>
          <w:rFonts w:hint="eastAsia" w:ascii="仿宋_GB2312" w:hAnsi="仿宋_GB2312" w:eastAsia="仿宋_GB2312" w:cs="仿宋_GB2312"/>
          <w:b w:val="0"/>
          <w:bCs/>
          <w:spacing w:val="-6"/>
          <w:sz w:val="32"/>
          <w:szCs w:val="32"/>
          <w:shd w:val="clear" w:color="auto" w:fill="FFFFFF"/>
        </w:rPr>
        <w:t>按以下程序管理：</w:t>
      </w:r>
    </w:p>
    <w:p>
      <w:pPr>
        <w:pStyle w:val="2"/>
        <w:numPr>
          <w:ilvl w:val="0"/>
          <w:numId w:val="3"/>
        </w:numPr>
        <w:ind w:left="0" w:firstLine="640" w:firstLineChars="200"/>
        <w:rPr>
          <w:rFonts w:hAnsi="仿宋_GB2312" w:cs="仿宋_GB2312"/>
        </w:rPr>
      </w:pPr>
      <w:r>
        <w:rPr>
          <w:rFonts w:hint="eastAsia" w:hAnsi="仿宋_GB2312" w:cs="仿宋_GB2312"/>
        </w:rPr>
        <w:t>项目征集：采取“敞口征集，批次管理”的方式，市经济和信息化局根据年度预算安排，定期发布征集通知，按批次组织实施，申请单位根据通知要求在规定时间内向市经济和信息化局提出申请。</w:t>
      </w:r>
    </w:p>
    <w:p>
      <w:pPr>
        <w:pStyle w:val="2"/>
        <w:numPr>
          <w:ilvl w:val="0"/>
          <w:numId w:val="3"/>
        </w:numPr>
        <w:ind w:left="0" w:firstLine="640" w:firstLineChars="200"/>
        <w:rPr>
          <w:rFonts w:hAnsi="仿宋_GB2312" w:cs="仿宋_GB2312"/>
        </w:rPr>
      </w:pPr>
      <w:r>
        <w:rPr>
          <w:rFonts w:hint="eastAsia" w:hAnsi="仿宋_GB2312" w:cs="仿宋_GB2312"/>
        </w:rPr>
        <w:t>项目审核：市经济和信息化局负责组织对申报项目围绕申报要求、申报材料真实性、产业政策符合性、项目合规性、预期绩效分析情况及申报单位信用情况等进行审核，并提出支持方案。</w:t>
      </w:r>
    </w:p>
    <w:p>
      <w:pPr>
        <w:pStyle w:val="2"/>
        <w:numPr>
          <w:ilvl w:val="0"/>
          <w:numId w:val="0"/>
        </w:numPr>
        <w:ind w:firstLine="640" w:firstLineChars="200"/>
        <w:rPr>
          <w:rFonts w:hAnsi="仿宋_GB2312" w:cs="仿宋_GB2312"/>
        </w:rPr>
      </w:pPr>
      <w:r>
        <w:rPr>
          <w:rFonts w:hint="eastAsia" w:hAnsi="仿宋_GB2312" w:cs="仿宋_GB2312"/>
        </w:rPr>
        <w:t>（三）资金拨付：项目批复后，专项资金由市经济和信息化局直接拨付至项目承担单位。需签订合同的，应在资金拨付前完成合同签订工作。</w:t>
      </w:r>
    </w:p>
    <w:p>
      <w:pPr>
        <w:pStyle w:val="2"/>
        <w:numPr>
          <w:ilvl w:val="0"/>
          <w:numId w:val="0"/>
        </w:numPr>
        <w:ind w:firstLine="640" w:firstLineChars="200"/>
        <w:rPr>
          <w:rFonts w:hAnsi="仿宋_GB2312" w:cs="仿宋_GB2312"/>
        </w:rPr>
      </w:pPr>
      <w:r>
        <w:rPr>
          <w:rFonts w:hint="eastAsia" w:hAnsi="仿宋_GB2312" w:cs="仿宋_GB2312"/>
        </w:rPr>
        <w:t>（四）过程管理：项目一经批复，不得随意调整，执行过程中确需调整的，按规定履行调整变更程序。</w:t>
      </w:r>
    </w:p>
    <w:p>
      <w:pPr>
        <w:pStyle w:val="2"/>
        <w:numPr>
          <w:ilvl w:val="0"/>
          <w:numId w:val="0"/>
          <w:ins w:id="0" w:author="NAURA" w:date="1900-01-01T00:00:00Z"/>
        </w:numPr>
        <w:ind w:firstLine="640" w:firstLineChars="200"/>
      </w:pPr>
      <w:r>
        <w:rPr>
          <w:rFonts w:hint="eastAsia" w:hAnsi="仿宋_GB2312" w:cs="仿宋_GB2312"/>
        </w:rPr>
        <w:t>（五）竣工验收：</w:t>
      </w:r>
      <w:r>
        <w:rPr>
          <w:rFonts w:hint="eastAsia"/>
        </w:rPr>
        <w:t>市经济和信息化局对</w:t>
      </w:r>
      <w:r>
        <w:t>企业在京生产经营情况</w:t>
      </w:r>
      <w:r>
        <w:rPr>
          <w:rFonts w:hint="eastAsia"/>
        </w:rPr>
        <w:t>、</w:t>
      </w:r>
      <w:r>
        <w:t>产品</w:t>
      </w:r>
      <w:r>
        <w:rPr>
          <w:rFonts w:hint="eastAsia"/>
        </w:rPr>
        <w:t>本地产业化</w:t>
      </w:r>
      <w:r>
        <w:t>情况</w:t>
      </w:r>
      <w:r>
        <w:rPr>
          <w:rFonts w:hint="eastAsia"/>
        </w:rPr>
        <w:t>等全过程进行监督检查，可组织专家或委托专业机构进行跟踪评价或监督检查。</w:t>
      </w:r>
    </w:p>
    <w:p>
      <w:pPr>
        <w:pStyle w:val="2"/>
        <w:numPr>
          <w:ilvl w:val="0"/>
          <w:numId w:val="0"/>
          <w:ins w:id="1" w:author="NAURA" w:date="1900-01-01T00:00:00Z"/>
        </w:numPr>
        <w:ind w:firstLine="642" w:firstLineChars="200"/>
        <w:rPr>
          <w:rFonts w:hAnsi="仿宋_GB2312" w:cs="仿宋_GB2312"/>
          <w:bCs/>
          <w:spacing w:val="-6"/>
          <w:shd w:val="clear" w:color="auto" w:fill="FFFFFF"/>
        </w:rPr>
      </w:pPr>
      <w:r>
        <w:rPr>
          <w:rFonts w:hint="eastAsia" w:hAnsiTheme="minorHAnsi" w:cstheme="minorBidi"/>
          <w:b/>
          <w:bCs/>
          <w:spacing w:val="0"/>
          <w:shd w:val="clear" w:color="auto" w:fill="auto"/>
        </w:rPr>
        <w:t>第十条</w:t>
      </w:r>
      <w:r>
        <w:rPr>
          <w:rFonts w:hint="eastAsia" w:hAnsi="仿宋_GB2312" w:cs="仿宋_GB2312"/>
          <w:bCs/>
          <w:spacing w:val="-6"/>
          <w:shd w:val="clear" w:color="auto" w:fill="FFFFFF"/>
        </w:rPr>
        <w:t xml:space="preserve"> 专项资金管理过程中发生的项目前期费用、资料审核、项目评估、绩效评价以及委托管理等费用，可在高精尖资金中列支。涉及政府采购的，按照政府采购有关法律、法规和制度规定执行。</w:t>
      </w:r>
    </w:p>
    <w:p>
      <w:pPr>
        <w:spacing w:line="560" w:lineRule="exact"/>
        <w:ind w:firstLine="642" w:firstLineChars="200"/>
        <w:rPr>
          <w:rFonts w:ascii="仿宋_GB2312" w:hAnsi="仿宋_GB2312" w:eastAsia="仿宋_GB2312" w:cs="仿宋_GB2312"/>
          <w:bCs/>
          <w:spacing w:val="-6"/>
          <w:sz w:val="32"/>
          <w:szCs w:val="32"/>
          <w:shd w:val="clear" w:color="auto" w:fill="FFFFFF"/>
        </w:rPr>
      </w:pPr>
      <w:r>
        <w:rPr>
          <w:rFonts w:hint="eastAsia" w:ascii="仿宋_GB2312" w:eastAsia="仿宋_GB2312" w:hAnsiTheme="minorHAnsi" w:cstheme="minorBidi"/>
          <w:b/>
          <w:bCs/>
          <w:spacing w:val="0"/>
          <w:sz w:val="32"/>
          <w:szCs w:val="32"/>
          <w:shd w:val="clear" w:color="auto" w:fill="auto"/>
        </w:rPr>
        <w:t>第十一条</w:t>
      </w:r>
      <w:r>
        <w:rPr>
          <w:rFonts w:hint="eastAsia" w:ascii="仿宋_GB2312" w:hAnsi="仿宋_GB2312" w:eastAsia="仿宋_GB2312" w:cs="仿宋_GB2312"/>
          <w:bCs/>
          <w:spacing w:val="-6"/>
          <w:sz w:val="32"/>
          <w:szCs w:val="32"/>
          <w:shd w:val="clear" w:color="auto" w:fill="FFFFFF"/>
        </w:rPr>
        <w:t xml:space="preserve"> 监督检查、绩效管理、责任与处罚等相关事项依据《管理办法》执行。</w:t>
      </w:r>
    </w:p>
    <w:p>
      <w:pPr>
        <w:spacing w:line="560" w:lineRule="exact"/>
        <w:jc w:val="center"/>
        <w:outlineLvl w:val="0"/>
        <w:rPr>
          <w:rFonts w:ascii="黑体" w:hAnsi="黑体" w:eastAsia="黑体" w:cs="黑体"/>
          <w:sz w:val="32"/>
          <w:szCs w:val="32"/>
        </w:rPr>
      </w:pPr>
      <w:r>
        <w:rPr>
          <w:rFonts w:ascii="黑体" w:hAnsi="黑体" w:eastAsia="黑体" w:cs="黑体"/>
          <w:sz w:val="32"/>
          <w:szCs w:val="32"/>
        </w:rPr>
        <w:t>第</w:t>
      </w:r>
      <w:r>
        <w:rPr>
          <w:rFonts w:hint="eastAsia" w:ascii="黑体" w:hAnsi="黑体" w:eastAsia="黑体" w:cs="黑体"/>
          <w:sz w:val="32"/>
          <w:szCs w:val="32"/>
        </w:rPr>
        <w:t>五</w:t>
      </w:r>
      <w:r>
        <w:rPr>
          <w:rFonts w:ascii="黑体" w:hAnsi="黑体" w:eastAsia="黑体" w:cs="黑体"/>
          <w:sz w:val="32"/>
          <w:szCs w:val="32"/>
        </w:rPr>
        <w:t>章</w:t>
      </w:r>
      <w:r>
        <w:rPr>
          <w:rFonts w:hint="eastAsia" w:ascii="黑体" w:hAnsi="黑体" w:eastAsia="黑体" w:cs="黑体"/>
          <w:sz w:val="32"/>
          <w:szCs w:val="32"/>
        </w:rPr>
        <w:t xml:space="preserve"> </w:t>
      </w:r>
      <w:r>
        <w:rPr>
          <w:rFonts w:ascii="黑体" w:hAnsi="黑体" w:eastAsia="黑体" w:cs="黑体"/>
          <w:sz w:val="32"/>
          <w:szCs w:val="32"/>
        </w:rPr>
        <w:t xml:space="preserve"> 附</w:t>
      </w:r>
      <w:r>
        <w:rPr>
          <w:rFonts w:hint="eastAsia" w:ascii="黑体" w:hAnsi="黑体" w:eastAsia="黑体" w:cs="黑体"/>
          <w:sz w:val="32"/>
          <w:szCs w:val="32"/>
        </w:rPr>
        <w:t xml:space="preserve"> </w:t>
      </w:r>
      <w:r>
        <w:rPr>
          <w:rFonts w:ascii="黑体" w:hAnsi="黑体" w:eastAsia="黑体" w:cs="黑体"/>
          <w:sz w:val="32"/>
          <w:szCs w:val="32"/>
        </w:rPr>
        <w:t>则</w:t>
      </w:r>
    </w:p>
    <w:p>
      <w:pPr>
        <w:ind w:firstLine="642" w:firstLineChars="200"/>
        <w:jc w:val="left"/>
        <w:rPr>
          <w:rFonts w:ascii="仿宋_GB2312" w:eastAsia="仿宋_GB2312"/>
          <w:sz w:val="32"/>
          <w:szCs w:val="32"/>
        </w:rPr>
      </w:pPr>
      <w:r>
        <w:rPr>
          <w:rFonts w:hint="eastAsia" w:ascii="仿宋_GB2312" w:eastAsia="仿宋_GB2312"/>
          <w:b/>
          <w:bCs/>
          <w:sz w:val="32"/>
          <w:szCs w:val="32"/>
        </w:rPr>
        <w:t>第十二条</w:t>
      </w:r>
      <w:r>
        <w:rPr>
          <w:rFonts w:hint="eastAsia" w:ascii="仿宋_GB2312" w:eastAsia="仿宋_GB2312"/>
          <w:sz w:val="32"/>
          <w:szCs w:val="32"/>
        </w:rPr>
        <w:t xml:space="preserve"> 本细则由市经济和信息化局负责解释。</w:t>
      </w:r>
    </w:p>
    <w:p>
      <w:pPr>
        <w:ind w:firstLine="642" w:firstLineChars="200"/>
        <w:jc w:val="left"/>
        <w:rPr>
          <w:rFonts w:ascii="仿宋_GB2312" w:eastAsia="仿宋_GB2312"/>
          <w:sz w:val="32"/>
          <w:szCs w:val="32"/>
        </w:rPr>
      </w:pPr>
      <w:r>
        <w:rPr>
          <w:rFonts w:hint="eastAsia" w:ascii="仿宋_GB2312" w:eastAsia="仿宋_GB2312"/>
          <w:b/>
          <w:bCs/>
          <w:sz w:val="32"/>
          <w:szCs w:val="32"/>
        </w:rPr>
        <w:t xml:space="preserve">第十三条 </w:t>
      </w:r>
      <w:r>
        <w:rPr>
          <w:rFonts w:hint="eastAsia" w:ascii="仿宋_GB2312" w:eastAsia="仿宋_GB2312"/>
          <w:sz w:val="32"/>
          <w:szCs w:val="32"/>
        </w:rPr>
        <w:t>本细则自公布之日起施行。</w:t>
      </w:r>
    </w:p>
    <w:p>
      <w:pPr>
        <w:pStyle w:val="9"/>
        <w:widowControl/>
        <w:shd w:val="clear" w:color="auto" w:fill="FFFFFF"/>
        <w:spacing w:beforeAutospacing="0" w:afterAutospacing="0" w:line="560" w:lineRule="exact"/>
        <w:ind w:firstLine="688" w:firstLineChars="200"/>
        <w:jc w:val="both"/>
        <w:rPr>
          <w:rFonts w:ascii="方正仿宋_GB2312" w:hAnsi="方正仿宋_GB2312" w:eastAsia="方正仿宋_GB2312" w:cs="方正仿宋_GB2312"/>
          <w:color w:val="333333"/>
          <w:spacing w:val="12"/>
          <w:sz w:val="32"/>
          <w:szCs w:val="32"/>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Arial">
    <w:altName w:val="DejaVu Sans"/>
    <w:panose1 w:val="020B0604020202020204"/>
    <w:charset w:val="00"/>
    <w:family w:val="swiss"/>
    <w:pitch w:val="default"/>
    <w:sig w:usb0="00000000" w:usb1="00000000" w:usb2="00000009" w:usb3="00000000" w:csb0="000001FF" w:csb1="00000000"/>
  </w:font>
  <w:font w:name="黑体">
    <w:panose1 w:val="02010609060101010101"/>
    <w:charset w:val="86"/>
    <w:family w:val="modern"/>
    <w:pitch w:val="default"/>
    <w:sig w:usb0="800002BF" w:usb1="38CF7CFA" w:usb2="00000016" w:usb3="00000000" w:csb0="00040001" w:csb1="00000000"/>
  </w:font>
  <w:font w:name="Calibri Light">
    <w:altName w:val="DejaVu Sans"/>
    <w:panose1 w:val="020F0302020204030204"/>
    <w:charset w:val="00"/>
    <w:family w:val="swiss"/>
    <w:pitch w:val="default"/>
    <w:sig w:usb0="00000000" w:usb1="00000000" w:usb2="00000009" w:usb3="00000000" w:csb0="0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2312">
    <w:altName w:val="宋体"/>
    <w:panose1 w:val="00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DA8DF6"/>
    <w:multiLevelType w:val="singleLevel"/>
    <w:tmpl w:val="DFDA8DF6"/>
    <w:lvl w:ilvl="0" w:tentative="0">
      <w:start w:val="1"/>
      <w:numFmt w:val="chineseCounting"/>
      <w:suff w:val="nothing"/>
      <w:lvlText w:val="（%1）"/>
      <w:lvlJc w:val="left"/>
      <w:rPr>
        <w:rFonts w:hint="eastAsia"/>
      </w:rPr>
    </w:lvl>
  </w:abstractNum>
  <w:abstractNum w:abstractNumId="1">
    <w:nsid w:val="F75EC064"/>
    <w:multiLevelType w:val="singleLevel"/>
    <w:tmpl w:val="F75EC064"/>
    <w:lvl w:ilvl="0" w:tentative="0">
      <w:start w:val="1"/>
      <w:numFmt w:val="chineseCounting"/>
      <w:suff w:val="nothing"/>
      <w:lvlText w:val="（%1）"/>
      <w:lvlJc w:val="left"/>
      <w:pPr>
        <w:ind w:left="640" w:firstLine="0"/>
      </w:pPr>
      <w:rPr>
        <w:rFonts w:hint="eastAsia"/>
      </w:rPr>
    </w:lvl>
  </w:abstractNum>
  <w:abstractNum w:abstractNumId="2">
    <w:nsid w:val="7613043F"/>
    <w:multiLevelType w:val="multilevel"/>
    <w:tmpl w:val="7613043F"/>
    <w:lvl w:ilvl="0" w:tentative="0">
      <w:start w:val="1"/>
      <w:numFmt w:val="chineseCountingThousand"/>
      <w:suff w:val="space"/>
      <w:lvlText w:val="第%1章"/>
      <w:lvlJc w:val="left"/>
      <w:pPr>
        <w:ind w:left="0" w:firstLine="0"/>
      </w:pPr>
      <w:rPr>
        <w:rFonts w:hint="eastAsia"/>
      </w:rPr>
    </w:lvl>
    <w:lvl w:ilvl="1" w:tentative="0">
      <w:start w:val="1"/>
      <w:numFmt w:val="chineseCountingThousand"/>
      <w:pStyle w:val="2"/>
      <w:suff w:val="space"/>
      <w:lvlText w:val="第%2条"/>
      <w:lvlJc w:val="left"/>
      <w:pPr>
        <w:ind w:left="0" w:firstLine="0"/>
      </w:pPr>
      <w:rPr>
        <w:rFonts w:hint="eastAsia"/>
        <w:b/>
        <w:i w: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NAURA">
    <w15:presenceInfo w15:providerId="None" w15:userId="NA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433"/>
    <w:rsid w:val="0005662C"/>
    <w:rsid w:val="000D1E2E"/>
    <w:rsid w:val="00527433"/>
    <w:rsid w:val="0057371C"/>
    <w:rsid w:val="00773144"/>
    <w:rsid w:val="008173EC"/>
    <w:rsid w:val="008533D8"/>
    <w:rsid w:val="00A53FA2"/>
    <w:rsid w:val="00AB3050"/>
    <w:rsid w:val="00AC1AD4"/>
    <w:rsid w:val="00B04C37"/>
    <w:rsid w:val="00C65880"/>
    <w:rsid w:val="00C74463"/>
    <w:rsid w:val="00D54AC2"/>
    <w:rsid w:val="00E00F21"/>
    <w:rsid w:val="00E022E5"/>
    <w:rsid w:val="00E332EB"/>
    <w:rsid w:val="00F657F8"/>
    <w:rsid w:val="00FF3B33"/>
    <w:rsid w:val="027B01A8"/>
    <w:rsid w:val="030710D2"/>
    <w:rsid w:val="06D71CBF"/>
    <w:rsid w:val="0AFF8B8E"/>
    <w:rsid w:val="15553A51"/>
    <w:rsid w:val="1FAF15B3"/>
    <w:rsid w:val="2BDFD18D"/>
    <w:rsid w:val="2BF519C4"/>
    <w:rsid w:val="2F992ADD"/>
    <w:rsid w:val="2FAEA12D"/>
    <w:rsid w:val="35DE0A0B"/>
    <w:rsid w:val="3D7B3EA6"/>
    <w:rsid w:val="3EBF8313"/>
    <w:rsid w:val="4F6F1B54"/>
    <w:rsid w:val="53E12B29"/>
    <w:rsid w:val="5E73499B"/>
    <w:rsid w:val="5ED5A94F"/>
    <w:rsid w:val="5F8F67B9"/>
    <w:rsid w:val="61E72787"/>
    <w:rsid w:val="6BEF025C"/>
    <w:rsid w:val="6BF73A81"/>
    <w:rsid w:val="6CDF72EB"/>
    <w:rsid w:val="6D6A44CB"/>
    <w:rsid w:val="6F79DB59"/>
    <w:rsid w:val="6F7F5144"/>
    <w:rsid w:val="73E3B342"/>
    <w:rsid w:val="777F336B"/>
    <w:rsid w:val="7AFD2623"/>
    <w:rsid w:val="7DD6E3F2"/>
    <w:rsid w:val="7E6E5593"/>
    <w:rsid w:val="7FFFA532"/>
    <w:rsid w:val="8FF746E2"/>
    <w:rsid w:val="97FECACE"/>
    <w:rsid w:val="9F9F393C"/>
    <w:rsid w:val="9FDFD007"/>
    <w:rsid w:val="B1FD31E9"/>
    <w:rsid w:val="B77F4B29"/>
    <w:rsid w:val="B95767D9"/>
    <w:rsid w:val="BBB5827C"/>
    <w:rsid w:val="BFF9DD94"/>
    <w:rsid w:val="CF5F9CDC"/>
    <w:rsid w:val="CFEA742B"/>
    <w:rsid w:val="DBDBEA5D"/>
    <w:rsid w:val="DEF73E5D"/>
    <w:rsid w:val="DF496827"/>
    <w:rsid w:val="DF7F5B70"/>
    <w:rsid w:val="DF7FC491"/>
    <w:rsid w:val="E5AF9400"/>
    <w:rsid w:val="E6E7A3FF"/>
    <w:rsid w:val="EE779633"/>
    <w:rsid w:val="EF3D4DE9"/>
    <w:rsid w:val="EF5FC6BD"/>
    <w:rsid w:val="EFEDB387"/>
    <w:rsid w:val="F1F7CA60"/>
    <w:rsid w:val="F3FB17FE"/>
    <w:rsid w:val="F6EA27C1"/>
    <w:rsid w:val="F7758387"/>
    <w:rsid w:val="F7BB5368"/>
    <w:rsid w:val="F9DBF803"/>
    <w:rsid w:val="FD7DC566"/>
    <w:rsid w:val="FD7FEBF2"/>
    <w:rsid w:val="FDAB989D"/>
    <w:rsid w:val="FDBE82EB"/>
    <w:rsid w:val="FDD7137D"/>
    <w:rsid w:val="FDF74FEE"/>
    <w:rsid w:val="FDFE8A6D"/>
    <w:rsid w:val="FEBD5F31"/>
    <w:rsid w:val="FF4DE83A"/>
    <w:rsid w:val="FF57604C"/>
    <w:rsid w:val="FF7D4168"/>
    <w:rsid w:val="FF9F70DC"/>
    <w:rsid w:val="FFBE79C9"/>
    <w:rsid w:val="FFCFE575"/>
    <w:rsid w:val="FFD6CD79"/>
    <w:rsid w:val="FFDF5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7"/>
    <w:qFormat/>
    <w:uiPriority w:val="9"/>
    <w:pPr>
      <w:widowControl/>
      <w:numPr>
        <w:ilvl w:val="1"/>
        <w:numId w:val="1"/>
      </w:numPr>
      <w:spacing w:line="560" w:lineRule="exact"/>
      <w:ind w:firstLine="200"/>
      <w:outlineLvl w:val="1"/>
    </w:pPr>
    <w:rPr>
      <w:rFonts w:ascii="仿宋_GB2312" w:hAnsi="等线" w:eastAsia="仿宋_GB2312" w:cs="Times New Roman"/>
      <w:sz w:val="32"/>
      <w:szCs w:val="32"/>
    </w:rPr>
  </w:style>
  <w:style w:type="character" w:default="1" w:styleId="10">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21"/>
    <w:qFormat/>
    <w:uiPriority w:val="0"/>
    <w:rPr>
      <w:sz w:val="18"/>
      <w:szCs w:val="18"/>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index heading"/>
    <w:basedOn w:val="1"/>
    <w:next w:val="7"/>
    <w:unhideWhenUsed/>
    <w:qFormat/>
    <w:uiPriority w:val="0"/>
    <w:rPr>
      <w:rFonts w:ascii="Arial" w:hAnsi="Arial" w:eastAsia="宋体" w:cs="黑体"/>
      <w:b/>
      <w:szCs w:val="22"/>
    </w:rPr>
  </w:style>
  <w:style w:type="paragraph" w:styleId="7">
    <w:name w:val="index 1"/>
    <w:basedOn w:val="1"/>
    <w:next w:val="1"/>
    <w:qFormat/>
    <w:uiPriority w:val="0"/>
  </w:style>
  <w:style w:type="paragraph" w:styleId="8">
    <w:name w:val="footnote text"/>
    <w:basedOn w:val="1"/>
    <w:qFormat/>
    <w:uiPriority w:val="0"/>
    <w:pPr>
      <w:snapToGrid w:val="0"/>
      <w:jc w:val="left"/>
    </w:pPr>
    <w:rPr>
      <w:sz w:val="18"/>
    </w:rPr>
  </w:style>
  <w:style w:type="paragraph" w:styleId="9">
    <w:name w:val="Normal (Web)"/>
    <w:basedOn w:val="1"/>
    <w:qFormat/>
    <w:uiPriority w:val="99"/>
    <w:pPr>
      <w:spacing w:beforeAutospacing="1" w:afterAutospacing="1"/>
      <w:jc w:val="left"/>
    </w:pPr>
    <w:rPr>
      <w:rFonts w:cs="Times New Roman"/>
      <w:kern w:val="0"/>
      <w:sz w:val="24"/>
    </w:rPr>
  </w:style>
  <w:style w:type="character" w:styleId="11">
    <w:name w:val="FollowedHyperlink"/>
    <w:basedOn w:val="10"/>
    <w:qFormat/>
    <w:uiPriority w:val="0"/>
    <w:rPr>
      <w:color w:val="333333"/>
      <w:u w:val="none"/>
    </w:rPr>
  </w:style>
  <w:style w:type="character" w:styleId="12">
    <w:name w:val="Hyperlink"/>
    <w:basedOn w:val="10"/>
    <w:qFormat/>
    <w:uiPriority w:val="0"/>
    <w:rPr>
      <w:color w:val="333333"/>
      <w:u w:val="none"/>
    </w:rPr>
  </w:style>
  <w:style w:type="character" w:styleId="13">
    <w:name w:val="footnote reference"/>
    <w:basedOn w:val="10"/>
    <w:qFormat/>
    <w:uiPriority w:val="0"/>
    <w:rPr>
      <w:vertAlign w:val="superscript"/>
    </w:rPr>
  </w:style>
  <w:style w:type="character" w:customStyle="1" w:styleId="15">
    <w:name w:val="u_page"/>
    <w:basedOn w:val="10"/>
    <w:qFormat/>
    <w:uiPriority w:val="0"/>
  </w:style>
  <w:style w:type="character" w:customStyle="1" w:styleId="16">
    <w:name w:val="标题 2 Char"/>
    <w:basedOn w:val="10"/>
    <w:semiHidden/>
    <w:qFormat/>
    <w:uiPriority w:val="0"/>
    <w:rPr>
      <w:rFonts w:asciiTheme="majorHAnsi" w:hAnsiTheme="majorHAnsi" w:eastAsiaTheme="majorEastAsia" w:cstheme="majorBidi"/>
      <w:b/>
      <w:bCs/>
      <w:kern w:val="2"/>
      <w:sz w:val="32"/>
      <w:szCs w:val="32"/>
    </w:rPr>
  </w:style>
  <w:style w:type="character" w:customStyle="1" w:styleId="17">
    <w:name w:val="标题 2 Char1"/>
    <w:basedOn w:val="10"/>
    <w:link w:val="2"/>
    <w:qFormat/>
    <w:uiPriority w:val="9"/>
    <w:rPr>
      <w:rFonts w:ascii="仿宋_GB2312" w:hAnsi="等线" w:eastAsia="仿宋_GB2312"/>
      <w:kern w:val="2"/>
      <w:sz w:val="32"/>
      <w:szCs w:val="32"/>
    </w:rPr>
  </w:style>
  <w:style w:type="paragraph" w:customStyle="1" w:styleId="18">
    <w:name w:val="msonormalcxspmiddle"/>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19">
    <w:name w:val="页眉 Char"/>
    <w:basedOn w:val="10"/>
    <w:link w:val="5"/>
    <w:qFormat/>
    <w:uiPriority w:val="0"/>
    <w:rPr>
      <w:rFonts w:asciiTheme="minorHAnsi" w:hAnsiTheme="minorHAnsi" w:eastAsiaTheme="minorEastAsia" w:cstheme="minorBidi"/>
      <w:kern w:val="2"/>
      <w:sz w:val="18"/>
      <w:szCs w:val="18"/>
    </w:rPr>
  </w:style>
  <w:style w:type="character" w:customStyle="1" w:styleId="20">
    <w:name w:val="页脚 Char"/>
    <w:basedOn w:val="10"/>
    <w:link w:val="4"/>
    <w:qFormat/>
    <w:uiPriority w:val="0"/>
    <w:rPr>
      <w:rFonts w:asciiTheme="minorHAnsi" w:hAnsiTheme="minorHAnsi" w:eastAsiaTheme="minorEastAsia" w:cstheme="minorBidi"/>
      <w:kern w:val="2"/>
      <w:sz w:val="18"/>
      <w:szCs w:val="18"/>
    </w:rPr>
  </w:style>
  <w:style w:type="character" w:customStyle="1" w:styleId="21">
    <w:name w:val="批注框文本 Char"/>
    <w:basedOn w:val="10"/>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210</Words>
  <Characters>1198</Characters>
  <Lines>9</Lines>
  <Paragraphs>2</Paragraphs>
  <TotalTime>17</TotalTime>
  <ScaleCrop>false</ScaleCrop>
  <LinksUpToDate>false</LinksUpToDate>
  <CharactersWithSpaces>1406</CharactersWithSpaces>
  <Application>WPS Office_10.8.0.7041_F1E327BC-269C-435d-A152-05C5408002CA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2021-08-11T00:16:00Z</dcterms:created>
  <dc:creator>admin</dc:creator>
  <cp:lastModifiedBy>郭新贺</cp:lastModifiedBy>
  <cp:lastPrinted>2021-09-08T15:47:00Z</cp:lastPrinted>
  <dcterms:modified xsi:type="dcterms:W3CDTF">2021-09-08T10:07:48Z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2052-10.8.0.7041</vt:lpwstr>
  </property>
  <property fmtid="{D5CDD505-2E9C-101B-9397-08002B2CF9AE}" pid="3" name="KSOSaveFontToCloudKey">
    <vt:lpwstr>493637377_btnclosed</vt:lpwstr>
  </property>
  <property fmtid="{D5CDD505-2E9C-101B-9397-08002B2CF9AE}" pid="4" name="ICV">
    <vt:lpwstr>252D21F7E4E141A0BF90D7F3880BCC74</vt:lpwstr>
  </property>
</Properties>
</file>