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36"/>
          <w:szCs w:val="36"/>
        </w:rPr>
      </w:pPr>
      <w:bookmarkStart w:id="0" w:name="_Toc16254"/>
      <w:bookmarkStart w:id="1" w:name="_Toc4180"/>
      <w:bookmarkStart w:id="2" w:name="_Toc8629"/>
      <w:r>
        <w:rPr>
          <w:rFonts w:hint="eastAsia" w:ascii="方正小标宋_GBK" w:hAnsi="方正小标宋_GBK" w:eastAsia="方正小标宋_GBK" w:cs="方正小标宋_GBK"/>
          <w:sz w:val="36"/>
          <w:szCs w:val="36"/>
        </w:rPr>
        <w:t>中国民主同盟北京市委员会</w:t>
      </w:r>
    </w:p>
    <w:p>
      <w:pPr>
        <w:jc w:val="center"/>
        <w:rPr>
          <w:rFonts w:hint="eastAsia"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部门整体绩效评价报告</w:t>
      </w:r>
      <w:bookmarkEnd w:id="0"/>
      <w:bookmarkEnd w:id="1"/>
      <w:bookmarkEnd w:id="2"/>
    </w:p>
    <w:p>
      <w:pPr>
        <w:jc w:val="center"/>
        <w:rPr>
          <w:rFonts w:ascii="仿宋_GB2312"/>
          <w:szCs w:val="30"/>
        </w:rPr>
      </w:pPr>
    </w:p>
    <w:p>
      <w:pPr>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sz w:val="32"/>
          <w:szCs w:val="32"/>
        </w:rPr>
        <w:t>为全面实施预算绩效管理，切实增强部门支出责任和效率意识，提升财政资金使用效率和政府部门管理水平，依据《中共北京市委 北京市人民政府关于全面实施预算绩效管理的实施意见》（京发〔2019〕12号）、《北京市项目支出绩效评价管理办法》（京财绩效〔2020〕2146号）等文件规定开展部门整体绩效评价，并形成本部门整体绩效评价报告。</w:t>
      </w:r>
    </w:p>
    <w:p>
      <w:pPr>
        <w:spacing w:line="360" w:lineRule="auto"/>
        <w:ind w:firstLine="640" w:firstLineChars="200"/>
        <w:outlineLvl w:val="0"/>
        <w:rPr>
          <w:rFonts w:ascii="黑体" w:hAnsi="黑体" w:eastAsia="黑体" w:cs="仿宋_GB2312"/>
          <w:color w:val="000000"/>
          <w:kern w:val="0"/>
          <w:sz w:val="32"/>
          <w:szCs w:val="32"/>
        </w:rPr>
      </w:pPr>
      <w:bookmarkStart w:id="3" w:name="_Toc132635978"/>
      <w:r>
        <w:rPr>
          <w:rFonts w:hint="eastAsia" w:ascii="黑体" w:hAnsi="黑体" w:eastAsia="黑体" w:cs="仿宋_GB2312"/>
          <w:color w:val="000000"/>
          <w:kern w:val="0"/>
          <w:sz w:val="32"/>
          <w:szCs w:val="32"/>
        </w:rPr>
        <w:t>一、部门概况</w:t>
      </w:r>
      <w:bookmarkEnd w:id="3"/>
    </w:p>
    <w:p>
      <w:pPr>
        <w:pStyle w:val="3"/>
        <w:spacing w:before="0" w:after="0" w:line="240" w:lineRule="auto"/>
        <w:ind w:firstLine="643" w:firstLineChars="200"/>
        <w:rPr>
          <w:rFonts w:ascii="仿宋_GB2312" w:eastAsia="仿宋_GB2312"/>
        </w:rPr>
      </w:pPr>
      <w:bookmarkStart w:id="4" w:name="_Toc132635979"/>
      <w:r>
        <w:rPr>
          <w:rFonts w:hint="eastAsia" w:ascii="仿宋_GB2312" w:eastAsia="仿宋_GB2312"/>
        </w:rPr>
        <w:t>（一）机构设置及职责工作任务情况</w:t>
      </w:r>
      <w:bookmarkEnd w:id="4"/>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1.机构设置</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中国民主同盟北京市委员会</w:t>
      </w:r>
      <w:r>
        <w:rPr>
          <w:rFonts w:hint="eastAsia" w:ascii="仿宋_GB2312" w:hAnsi="仿宋" w:eastAsia="仿宋_GB2312"/>
          <w:sz w:val="32"/>
          <w:szCs w:val="32"/>
        </w:rPr>
        <w:t>（以下简称“民盟北京市委”）是中国民主同盟中央委员会在北京的市级组织，是中国共产党领导的爱国统一战线的组成部分，</w:t>
      </w:r>
      <w:r>
        <w:rPr>
          <w:rFonts w:hint="eastAsia" w:ascii="仿宋_GB2312" w:hAnsi="仿宋_GB2312" w:eastAsia="仿宋_GB2312" w:cs="仿宋_GB2312"/>
          <w:sz w:val="32"/>
          <w:szCs w:val="32"/>
        </w:rPr>
        <w:t>主要由从事文化、教育以及相关科学技术工作的高、中级知识分子组成的，具有政治联盟特点的，接受中国共产党领导、同中国共产党通力合作，致力于中国特色社会主义事业的参政党。</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2.职能机构设置及岗位职责划分</w:t>
      </w:r>
      <w:bookmarkStart w:id="5" w:name="_Toc132635980"/>
    </w:p>
    <w:p>
      <w:pPr>
        <w:spacing w:line="360" w:lineRule="auto"/>
        <w:ind w:firstLine="640" w:firstLineChars="200"/>
        <w:rPr>
          <w:rFonts w:ascii="仿宋_GB2312" w:hAnsi="仿宋" w:eastAsia="仿宋_GB2312"/>
          <w:sz w:val="32"/>
          <w:szCs w:val="32"/>
        </w:rPr>
      </w:pPr>
      <w:r>
        <w:rPr>
          <w:rFonts w:hint="eastAsia" w:ascii="仿宋_GB2312" w:hAnsi="仿宋" w:eastAsia="仿宋_GB2312"/>
          <w:sz w:val="32"/>
          <w:szCs w:val="32"/>
        </w:rPr>
        <w:t>民盟北京市委成立于194</w:t>
      </w:r>
      <w:r>
        <w:rPr>
          <w:rFonts w:hint="eastAsia" w:ascii="仿宋_GB2312" w:hAnsi="仿宋" w:eastAsia="仿宋_GB2312"/>
          <w:sz w:val="32"/>
          <w:szCs w:val="32"/>
          <w:lang w:val="en-US" w:eastAsia="zh-CN"/>
        </w:rPr>
        <w:t>6</w:t>
      </w:r>
      <w:r>
        <w:rPr>
          <w:rFonts w:hint="eastAsia" w:ascii="仿宋_GB2312" w:hAnsi="仿宋" w:eastAsia="仿宋_GB2312"/>
          <w:sz w:val="32"/>
          <w:szCs w:val="32"/>
        </w:rPr>
        <w:t>年</w:t>
      </w:r>
      <w:r>
        <w:rPr>
          <w:rFonts w:hint="eastAsia" w:ascii="仿宋_GB2312" w:hAnsi="仿宋" w:eastAsia="仿宋_GB2312"/>
          <w:sz w:val="32"/>
          <w:szCs w:val="32"/>
          <w:lang w:val="en-US" w:eastAsia="zh-CN"/>
        </w:rPr>
        <w:t>1</w:t>
      </w:r>
      <w:r>
        <w:rPr>
          <w:rFonts w:hint="eastAsia" w:ascii="仿宋_GB2312" w:hAnsi="仿宋" w:eastAsia="仿宋_GB2312"/>
          <w:sz w:val="32"/>
          <w:szCs w:val="32"/>
        </w:rPr>
        <w:t>月，</w:t>
      </w:r>
      <w:r>
        <w:rPr>
          <w:rFonts w:hint="eastAsia" w:ascii="仿宋_GB2312" w:hAnsi="仿宋_GB2312" w:eastAsia="仿宋_GB2312" w:cs="仿宋_GB2312"/>
          <w:sz w:val="32"/>
          <w:szCs w:val="32"/>
        </w:rPr>
        <w:t>是民盟组织在北京市的工作机构，为民盟北京市委参与政治协商、履行参政议政和民主监督职能提供保障和服务工作。</w:t>
      </w:r>
    </w:p>
    <w:p>
      <w:pPr>
        <w:ind w:firstLine="640" w:firstLineChars="200"/>
        <w:rPr>
          <w:rFonts w:ascii="仿宋_GB2312" w:hAnsi="仿宋_GB2312" w:eastAsia="仿宋_GB2312" w:cs="仿宋_GB2312"/>
          <w:sz w:val="32"/>
          <w:szCs w:val="32"/>
        </w:rPr>
      </w:pPr>
      <w:r>
        <w:rPr>
          <w:rFonts w:hint="eastAsia" w:ascii="仿宋_GB2312" w:hAnsi="仿宋" w:eastAsia="仿宋_GB2312"/>
          <w:sz w:val="32"/>
          <w:szCs w:val="32"/>
        </w:rPr>
        <w:t>民盟北京市委</w:t>
      </w:r>
      <w:r>
        <w:rPr>
          <w:rFonts w:hint="eastAsia" w:ascii="仿宋_GB2312" w:hAnsi="仿宋_GB2312" w:eastAsia="仿宋_GB2312" w:cs="仿宋_GB2312"/>
          <w:sz w:val="32"/>
          <w:szCs w:val="32"/>
        </w:rPr>
        <w:t>机关内设办公室、组织部、宣传部、参政议政部、研究室、社会服务部6个职能部门。办公室是负责资产管理、机关行政管理及盟务工作的综合部门；组织部负责组织建设和发展；宣传部负责统战工作宣传及盟务事业宣传；研究室负责统战理论研究及盟务工作经验总结；参政议政部</w:t>
      </w:r>
      <w:r>
        <w:rPr>
          <w:rFonts w:hint="eastAsia" w:ascii="仿宋_GB2312" w:hAnsi="仿宋_GB2312" w:eastAsia="仿宋_GB2312" w:cs="仿宋_GB2312"/>
          <w:sz w:val="32"/>
          <w:szCs w:val="32"/>
          <w:lang w:val="en-US" w:eastAsia="zh-CN"/>
        </w:rPr>
        <w:t>职责</w:t>
      </w:r>
      <w:r>
        <w:rPr>
          <w:rFonts w:hint="eastAsia" w:ascii="仿宋_GB2312" w:hAnsi="仿宋_GB2312" w:eastAsia="仿宋_GB2312" w:cs="仿宋_GB2312"/>
          <w:sz w:val="32"/>
          <w:szCs w:val="32"/>
        </w:rPr>
        <w:t>为政治协商和参政议政；社会服务部是参政党履行职能的重要社会实践部门。</w:t>
      </w:r>
    </w:p>
    <w:p>
      <w:pPr>
        <w:pStyle w:val="3"/>
        <w:spacing w:before="0" w:after="0" w:line="240" w:lineRule="auto"/>
        <w:ind w:firstLine="643" w:firstLineChars="200"/>
        <w:rPr>
          <w:rFonts w:ascii="仿宋_GB2312" w:eastAsia="仿宋_GB2312"/>
        </w:rPr>
      </w:pPr>
      <w:r>
        <w:rPr>
          <w:rFonts w:hint="eastAsia" w:ascii="仿宋_GB2312" w:eastAsia="仿宋_GB2312"/>
        </w:rPr>
        <w:t>（二）部门整体绩效目标设立情况</w:t>
      </w:r>
      <w:bookmarkEnd w:id="5"/>
    </w:p>
    <w:p>
      <w:pPr>
        <w:spacing w:line="360" w:lineRule="auto"/>
        <w:ind w:firstLine="640" w:firstLineChars="200"/>
        <w:rPr>
          <w:rFonts w:ascii="仿宋_GB2312" w:eastAsia="仿宋_GB2312" w:cs="宋体" w:hAnsiTheme="minorEastAsia"/>
          <w:color w:val="000000"/>
          <w:kern w:val="0"/>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w:t>
      </w:r>
      <w:r>
        <w:rPr>
          <w:rFonts w:hint="eastAsia" w:ascii="仿宋_GB2312" w:hAnsi="仿宋" w:eastAsia="仿宋_GB2312"/>
          <w:sz w:val="32"/>
          <w:szCs w:val="32"/>
        </w:rPr>
        <w:t>民盟北京市委</w:t>
      </w:r>
      <w:r>
        <w:rPr>
          <w:rFonts w:hint="eastAsia" w:ascii="仿宋_GB2312" w:hAnsi="仿宋_GB2312" w:eastAsia="仿宋_GB2312" w:cs="仿宋_GB2312"/>
          <w:sz w:val="32"/>
          <w:szCs w:val="32"/>
        </w:rPr>
        <w:t>结合北京市行业和专业领域的发展趋势</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实际工作内容，</w:t>
      </w:r>
      <w:r>
        <w:rPr>
          <w:rFonts w:hint="eastAsia" w:ascii="仿宋_GB2312" w:eastAsia="仿宋_GB2312" w:cs="宋体" w:hAnsiTheme="minorEastAsia"/>
          <w:color w:val="000000"/>
          <w:kern w:val="0"/>
          <w:sz w:val="32"/>
          <w:szCs w:val="32"/>
          <w:lang w:eastAsia="zh-CN"/>
        </w:rPr>
        <w:t>依据</w:t>
      </w:r>
      <w:r>
        <w:rPr>
          <w:rFonts w:hint="eastAsia" w:ascii="仿宋_GB2312" w:eastAsia="仿宋_GB2312" w:cs="宋体" w:hAnsiTheme="minorEastAsia"/>
          <w:color w:val="000000"/>
          <w:kern w:val="0"/>
          <w:sz w:val="32"/>
          <w:szCs w:val="32"/>
        </w:rPr>
        <w:t>预算管理系统中部门绩效目标格式填报了部门整体绩效目标表，设定了部门绩效目标和绩效指标。</w:t>
      </w:r>
    </w:p>
    <w:p>
      <w:pPr>
        <w:spacing w:line="360" w:lineRule="auto"/>
        <w:ind w:firstLine="640" w:firstLineChars="200"/>
        <w:rPr>
          <w:rFonts w:ascii="仿宋_GB2312" w:eastAsia="仿宋_GB2312" w:cs="宋体" w:hAnsiTheme="minorEastAsia"/>
          <w:color w:val="000000"/>
          <w:kern w:val="0"/>
          <w:sz w:val="32"/>
          <w:szCs w:val="32"/>
        </w:rPr>
      </w:pPr>
      <w:r>
        <w:rPr>
          <w:rFonts w:hint="eastAsia" w:ascii="仿宋_GB2312" w:eastAsia="仿宋_GB2312" w:cs="宋体" w:hAnsiTheme="minorEastAsia"/>
          <w:color w:val="000000"/>
          <w:kern w:val="0"/>
          <w:sz w:val="32"/>
          <w:szCs w:val="32"/>
        </w:rPr>
        <w:t>1.部门绩效目标</w:t>
      </w:r>
    </w:p>
    <w:p>
      <w:pPr>
        <w:spacing w:line="360" w:lineRule="auto"/>
        <w:ind w:firstLine="640" w:firstLineChars="200"/>
        <w:rPr>
          <w:rFonts w:hint="eastAsia" w:ascii="仿宋_GB2312" w:eastAsia="仿宋_GB2312" w:cs="宋体" w:hAnsiTheme="minorEastAsia"/>
          <w:color w:val="000000"/>
          <w:kern w:val="0"/>
          <w:sz w:val="32"/>
          <w:szCs w:val="32"/>
        </w:rPr>
      </w:pPr>
      <w:r>
        <w:rPr>
          <w:rFonts w:hint="eastAsia" w:ascii="仿宋_GB2312" w:hAnsi="仿宋_GB2312" w:eastAsia="仿宋_GB2312" w:cs="仿宋_GB2312"/>
          <w:sz w:val="32"/>
          <w:szCs w:val="32"/>
        </w:rPr>
        <w:t>按照中国特色社会主义参政党的要求，坚持和发展中国共产党领导的多党合作和政治协商制度，坚持中国特色社会主义政党制度，提高政治站位。以首善标准加快建设符合新时代要求的中国特色社会主义参政党地方组织，不断提升参政议政和社会服务等履职能力，切实加强自身建设。夯实思想政治基础，丰富理论研究成果。围绕首都发展大局凝聚智慧建言献策，塑造参政议政品牌扩大民盟影响，增强民主监督职能，探索履职方式，顺利完成换届工作，加强基层组织建设工作。</w:t>
      </w:r>
    </w:p>
    <w:p>
      <w:pPr>
        <w:spacing w:line="360" w:lineRule="auto"/>
        <w:ind w:firstLine="640" w:firstLineChars="200"/>
        <w:rPr>
          <w:rFonts w:ascii="仿宋_GB2312" w:eastAsia="仿宋_GB2312" w:cs="宋体" w:hAnsiTheme="minorEastAsia"/>
          <w:b/>
          <w:color w:val="000000"/>
          <w:kern w:val="0"/>
          <w:sz w:val="32"/>
          <w:szCs w:val="32"/>
        </w:rPr>
      </w:pPr>
      <w:r>
        <w:rPr>
          <w:rFonts w:hint="eastAsia" w:ascii="仿宋_GB2312" w:eastAsia="仿宋_GB2312" w:cs="宋体" w:hAnsiTheme="minorEastAsia"/>
          <w:color w:val="000000"/>
          <w:kern w:val="0"/>
          <w:sz w:val="32"/>
          <w:szCs w:val="32"/>
        </w:rPr>
        <w:t>2.绩效指标</w:t>
      </w:r>
    </w:p>
    <w:p>
      <w:pPr>
        <w:spacing w:line="360" w:lineRule="auto"/>
        <w:ind w:firstLine="640" w:firstLineChars="200"/>
        <w:rPr>
          <w:rFonts w:hint="eastAsia" w:ascii="仿宋_GB2312" w:eastAsia="仿宋_GB2312" w:cs="宋体" w:hAnsiTheme="minorEastAsia"/>
          <w:bCs/>
          <w:color w:val="000000"/>
          <w:kern w:val="0"/>
          <w:sz w:val="32"/>
          <w:szCs w:val="32"/>
        </w:rPr>
      </w:pPr>
      <w:r>
        <w:rPr>
          <w:rFonts w:hint="eastAsia" w:ascii="仿宋_GB2312" w:eastAsia="仿宋_GB2312" w:cs="宋体" w:hAnsiTheme="minorEastAsia"/>
          <w:bCs/>
          <w:color w:val="000000"/>
          <w:kern w:val="0"/>
          <w:sz w:val="32"/>
          <w:szCs w:val="32"/>
        </w:rPr>
        <w:t>（1）调研活动设定社会效益指标：使参政议政工作具有针对性前瞻性可行性，为市委市政府决策提供具有借鉴意义的参考；</w:t>
      </w:r>
    </w:p>
    <w:p>
      <w:pPr>
        <w:spacing w:line="360" w:lineRule="auto"/>
        <w:ind w:firstLine="640" w:firstLineChars="200"/>
        <w:rPr>
          <w:rFonts w:hint="eastAsia" w:ascii="仿宋_GB2312" w:eastAsia="仿宋_GB2312" w:cs="宋体" w:hAnsiTheme="minorEastAsia"/>
          <w:bCs/>
          <w:color w:val="000000"/>
          <w:kern w:val="0"/>
          <w:sz w:val="32"/>
          <w:szCs w:val="32"/>
        </w:rPr>
      </w:pPr>
      <w:r>
        <w:rPr>
          <w:rFonts w:hint="eastAsia" w:ascii="仿宋_GB2312" w:eastAsia="仿宋_GB2312" w:cs="宋体" w:hAnsiTheme="minorEastAsia"/>
          <w:bCs/>
          <w:color w:val="000000"/>
          <w:kern w:val="0"/>
          <w:sz w:val="32"/>
          <w:szCs w:val="32"/>
          <w:lang w:eastAsia="zh-CN"/>
        </w:rPr>
        <w:t>（</w:t>
      </w:r>
      <w:r>
        <w:rPr>
          <w:rFonts w:hint="eastAsia" w:ascii="仿宋_GB2312" w:eastAsia="仿宋_GB2312" w:cs="宋体" w:hAnsiTheme="minorEastAsia"/>
          <w:bCs/>
          <w:color w:val="000000"/>
          <w:kern w:val="0"/>
          <w:sz w:val="32"/>
          <w:szCs w:val="32"/>
          <w:lang w:val="en-US" w:eastAsia="zh-CN"/>
        </w:rPr>
        <w:t>2</w:t>
      </w:r>
      <w:r>
        <w:rPr>
          <w:rFonts w:hint="eastAsia" w:ascii="仿宋_GB2312" w:eastAsia="仿宋_GB2312" w:cs="宋体" w:hAnsiTheme="minorEastAsia"/>
          <w:bCs/>
          <w:color w:val="000000"/>
          <w:kern w:val="0"/>
          <w:sz w:val="32"/>
          <w:szCs w:val="32"/>
          <w:lang w:eastAsia="zh-CN"/>
        </w:rPr>
        <w:t>）</w:t>
      </w:r>
      <w:r>
        <w:rPr>
          <w:rFonts w:hint="eastAsia" w:ascii="仿宋_GB2312" w:eastAsia="仿宋_GB2312" w:cs="宋体" w:hAnsiTheme="minorEastAsia"/>
          <w:bCs/>
          <w:color w:val="000000"/>
          <w:kern w:val="0"/>
          <w:sz w:val="32"/>
          <w:szCs w:val="32"/>
        </w:rPr>
        <w:t>组织建设和宣传教育培训设定数量指标：举办暑期培训班或全委会次数≥2场次</w:t>
      </w:r>
    </w:p>
    <w:p>
      <w:pPr>
        <w:spacing w:line="360" w:lineRule="auto"/>
        <w:ind w:firstLine="640" w:firstLineChars="200"/>
        <w:rPr>
          <w:rFonts w:hint="eastAsia" w:ascii="仿宋_GB2312" w:eastAsia="仿宋_GB2312" w:cs="宋体" w:hAnsiTheme="minorEastAsia"/>
          <w:bCs/>
          <w:color w:val="000000"/>
          <w:kern w:val="0"/>
          <w:sz w:val="32"/>
          <w:szCs w:val="32"/>
        </w:rPr>
      </w:pPr>
      <w:r>
        <w:rPr>
          <w:rFonts w:hint="eastAsia" w:ascii="仿宋_GB2312" w:eastAsia="仿宋_GB2312" w:cs="宋体" w:hAnsiTheme="minorEastAsia"/>
          <w:bCs/>
          <w:color w:val="000000"/>
          <w:kern w:val="0"/>
          <w:sz w:val="32"/>
          <w:szCs w:val="32"/>
          <w:lang w:eastAsia="zh-CN"/>
        </w:rPr>
        <w:t>（</w:t>
      </w:r>
      <w:r>
        <w:rPr>
          <w:rFonts w:hint="eastAsia" w:ascii="仿宋_GB2312" w:eastAsia="仿宋_GB2312" w:cs="宋体" w:hAnsiTheme="minorEastAsia"/>
          <w:bCs/>
          <w:color w:val="000000"/>
          <w:kern w:val="0"/>
          <w:sz w:val="32"/>
          <w:szCs w:val="32"/>
          <w:lang w:val="en-US" w:eastAsia="zh-CN"/>
        </w:rPr>
        <w:t>3</w:t>
      </w:r>
      <w:r>
        <w:rPr>
          <w:rFonts w:hint="eastAsia" w:ascii="仿宋_GB2312" w:eastAsia="仿宋_GB2312" w:cs="宋体" w:hAnsiTheme="minorEastAsia"/>
          <w:bCs/>
          <w:color w:val="000000"/>
          <w:kern w:val="0"/>
          <w:sz w:val="32"/>
          <w:szCs w:val="32"/>
          <w:lang w:eastAsia="zh-CN"/>
        </w:rPr>
        <w:t>）</w:t>
      </w:r>
      <w:r>
        <w:rPr>
          <w:rFonts w:hint="eastAsia" w:ascii="仿宋_GB2312" w:eastAsia="仿宋_GB2312" w:cs="宋体" w:hAnsiTheme="minorEastAsia"/>
          <w:bCs/>
          <w:color w:val="000000"/>
          <w:kern w:val="0"/>
          <w:sz w:val="32"/>
          <w:szCs w:val="32"/>
        </w:rPr>
        <w:t>社会服务设定数量指标：举办民盟先贤巡回展场数</w:t>
      </w:r>
      <w:r>
        <w:rPr>
          <w:rFonts w:hint="eastAsia" w:ascii="仿宋_GB2312" w:eastAsia="仿宋_GB2312" w:cs="宋体" w:hAnsiTheme="minorEastAsia"/>
          <w:bCs/>
          <w:color w:val="000000"/>
          <w:kern w:val="0"/>
          <w:sz w:val="32"/>
          <w:szCs w:val="32"/>
        </w:rPr>
        <w:tab/>
      </w:r>
      <w:r>
        <w:rPr>
          <w:rFonts w:hint="eastAsia" w:ascii="仿宋_GB2312" w:eastAsia="仿宋_GB2312" w:cs="宋体" w:hAnsiTheme="minorEastAsia"/>
          <w:bCs/>
          <w:color w:val="000000"/>
          <w:kern w:val="0"/>
          <w:sz w:val="32"/>
          <w:szCs w:val="32"/>
        </w:rPr>
        <w:t>≥8场次；</w:t>
      </w:r>
    </w:p>
    <w:p>
      <w:pPr>
        <w:spacing w:line="360" w:lineRule="auto"/>
        <w:ind w:firstLine="640" w:firstLineChars="200"/>
        <w:rPr>
          <w:rFonts w:hint="eastAsia" w:ascii="仿宋_GB2312" w:eastAsia="仿宋_GB2312" w:cs="宋体" w:hAnsiTheme="minorEastAsia"/>
          <w:bCs/>
          <w:color w:val="000000"/>
          <w:kern w:val="0"/>
          <w:sz w:val="32"/>
          <w:szCs w:val="32"/>
        </w:rPr>
      </w:pPr>
      <w:r>
        <w:rPr>
          <w:rFonts w:hint="eastAsia" w:ascii="仿宋_GB2312" w:eastAsia="仿宋_GB2312" w:cs="宋体" w:hAnsiTheme="minorEastAsia"/>
          <w:bCs/>
          <w:color w:val="000000"/>
          <w:kern w:val="0"/>
          <w:sz w:val="32"/>
          <w:szCs w:val="32"/>
          <w:lang w:eastAsia="zh-CN"/>
        </w:rPr>
        <w:t>（</w:t>
      </w:r>
      <w:r>
        <w:rPr>
          <w:rFonts w:hint="eastAsia" w:ascii="仿宋_GB2312" w:eastAsia="仿宋_GB2312" w:cs="宋体" w:hAnsiTheme="minorEastAsia"/>
          <w:bCs/>
          <w:color w:val="000000"/>
          <w:kern w:val="0"/>
          <w:sz w:val="32"/>
          <w:szCs w:val="32"/>
          <w:lang w:val="en-US" w:eastAsia="zh-CN"/>
        </w:rPr>
        <w:t>4</w:t>
      </w:r>
      <w:r>
        <w:rPr>
          <w:rFonts w:hint="eastAsia" w:ascii="仿宋_GB2312" w:eastAsia="仿宋_GB2312" w:cs="宋体" w:hAnsiTheme="minorEastAsia"/>
          <w:bCs/>
          <w:color w:val="000000"/>
          <w:kern w:val="0"/>
          <w:sz w:val="32"/>
          <w:szCs w:val="32"/>
          <w:lang w:eastAsia="zh-CN"/>
        </w:rPr>
        <w:t>）</w:t>
      </w:r>
      <w:r>
        <w:rPr>
          <w:rFonts w:hint="eastAsia" w:ascii="仿宋_GB2312" w:eastAsia="仿宋_GB2312" w:cs="宋体" w:hAnsiTheme="minorEastAsia"/>
          <w:bCs/>
          <w:color w:val="000000"/>
          <w:kern w:val="0"/>
          <w:sz w:val="32"/>
          <w:szCs w:val="32"/>
        </w:rPr>
        <w:t>理论研究设定数量指标：选编出版理论研究文集期数＝1期/年；</w:t>
      </w:r>
    </w:p>
    <w:p>
      <w:pPr>
        <w:spacing w:line="360" w:lineRule="auto"/>
        <w:ind w:firstLine="640" w:firstLineChars="200"/>
        <w:rPr>
          <w:rFonts w:hint="eastAsia" w:ascii="仿宋_GB2312" w:eastAsia="仿宋_GB2312" w:cs="宋体" w:hAnsiTheme="minorEastAsia"/>
          <w:bCs/>
          <w:color w:val="000000"/>
          <w:kern w:val="0"/>
          <w:sz w:val="32"/>
          <w:szCs w:val="32"/>
        </w:rPr>
      </w:pPr>
      <w:r>
        <w:rPr>
          <w:rFonts w:hint="eastAsia" w:ascii="仿宋_GB2312" w:eastAsia="仿宋_GB2312" w:cs="宋体" w:hAnsiTheme="minorEastAsia"/>
          <w:bCs/>
          <w:color w:val="000000"/>
          <w:kern w:val="0"/>
          <w:sz w:val="32"/>
          <w:szCs w:val="32"/>
          <w:lang w:eastAsia="zh-CN"/>
        </w:rPr>
        <w:t>（</w:t>
      </w:r>
      <w:r>
        <w:rPr>
          <w:rFonts w:hint="eastAsia" w:ascii="仿宋_GB2312" w:eastAsia="仿宋_GB2312" w:cs="宋体" w:hAnsiTheme="minorEastAsia"/>
          <w:bCs/>
          <w:color w:val="000000"/>
          <w:kern w:val="0"/>
          <w:sz w:val="32"/>
          <w:szCs w:val="32"/>
          <w:lang w:val="en-US" w:eastAsia="zh-CN"/>
        </w:rPr>
        <w:t>5</w:t>
      </w:r>
      <w:r>
        <w:rPr>
          <w:rFonts w:hint="eastAsia" w:ascii="仿宋_GB2312" w:eastAsia="仿宋_GB2312" w:cs="宋体" w:hAnsiTheme="minorEastAsia"/>
          <w:bCs/>
          <w:color w:val="000000"/>
          <w:kern w:val="0"/>
          <w:sz w:val="32"/>
          <w:szCs w:val="32"/>
          <w:lang w:eastAsia="zh-CN"/>
        </w:rPr>
        <w:t>）</w:t>
      </w:r>
      <w:r>
        <w:rPr>
          <w:rFonts w:hint="eastAsia" w:ascii="仿宋_GB2312" w:eastAsia="仿宋_GB2312" w:cs="宋体" w:hAnsiTheme="minorEastAsia"/>
          <w:bCs/>
          <w:color w:val="000000"/>
          <w:kern w:val="0"/>
          <w:sz w:val="32"/>
          <w:szCs w:val="32"/>
        </w:rPr>
        <w:t>办公综合事务设定社会效益指标：强化政治引领，凝聚思想共识，提升参政能力</w:t>
      </w:r>
      <w:r>
        <w:rPr>
          <w:rFonts w:hint="eastAsia" w:ascii="仿宋_GB2312" w:eastAsia="仿宋_GB2312" w:cs="宋体" w:hAnsiTheme="minorEastAsia"/>
          <w:bCs/>
          <w:color w:val="000000"/>
          <w:kern w:val="0"/>
          <w:sz w:val="32"/>
          <w:szCs w:val="32"/>
        </w:rPr>
        <w:tab/>
      </w:r>
      <w:r>
        <w:rPr>
          <w:rFonts w:hint="eastAsia" w:ascii="仿宋_GB2312" w:eastAsia="仿宋_GB2312" w:cs="宋体" w:hAnsiTheme="minorEastAsia"/>
          <w:bCs/>
          <w:color w:val="000000"/>
          <w:kern w:val="0"/>
          <w:sz w:val="32"/>
          <w:szCs w:val="32"/>
        </w:rPr>
        <w:t>；</w:t>
      </w:r>
    </w:p>
    <w:p>
      <w:pPr>
        <w:numPr>
          <w:ilvl w:val="-1"/>
          <w:numId w:val="0"/>
        </w:numPr>
        <w:spacing w:line="360" w:lineRule="auto"/>
        <w:ind w:firstLine="640" w:firstLineChars="200"/>
        <w:rPr>
          <w:rFonts w:hint="eastAsia" w:ascii="仿宋_GB2312" w:eastAsia="仿宋_GB2312" w:cs="宋体" w:hAnsiTheme="minorEastAsia"/>
          <w:bCs/>
          <w:color w:val="000000"/>
          <w:kern w:val="0"/>
          <w:sz w:val="32"/>
          <w:szCs w:val="32"/>
        </w:rPr>
      </w:pPr>
      <w:r>
        <w:rPr>
          <w:rFonts w:hint="eastAsia" w:ascii="仿宋_GB2312" w:eastAsia="仿宋_GB2312" w:cs="宋体" w:hAnsiTheme="minorEastAsia"/>
          <w:bCs/>
          <w:color w:val="000000"/>
          <w:kern w:val="0"/>
          <w:sz w:val="32"/>
          <w:szCs w:val="32"/>
          <w:lang w:eastAsia="zh-CN"/>
        </w:rPr>
        <w:t>（</w:t>
      </w:r>
      <w:r>
        <w:rPr>
          <w:rFonts w:hint="eastAsia" w:ascii="仿宋_GB2312" w:eastAsia="仿宋_GB2312" w:cs="宋体" w:hAnsiTheme="minorEastAsia"/>
          <w:bCs/>
          <w:color w:val="000000"/>
          <w:kern w:val="0"/>
          <w:sz w:val="32"/>
          <w:szCs w:val="32"/>
          <w:lang w:val="en-US" w:eastAsia="zh-CN"/>
        </w:rPr>
        <w:t>6</w:t>
      </w:r>
      <w:r>
        <w:rPr>
          <w:rFonts w:hint="eastAsia" w:ascii="仿宋_GB2312" w:eastAsia="仿宋_GB2312" w:cs="宋体" w:hAnsiTheme="minorEastAsia"/>
          <w:bCs/>
          <w:color w:val="000000"/>
          <w:kern w:val="0"/>
          <w:sz w:val="32"/>
          <w:szCs w:val="32"/>
          <w:lang w:eastAsia="zh-CN"/>
        </w:rPr>
        <w:t>）</w:t>
      </w:r>
      <w:r>
        <w:rPr>
          <w:rFonts w:hint="eastAsia" w:ascii="仿宋_GB2312" w:eastAsia="仿宋_GB2312" w:cs="宋体" w:hAnsiTheme="minorEastAsia"/>
          <w:bCs/>
          <w:color w:val="000000"/>
          <w:kern w:val="0"/>
          <w:sz w:val="32"/>
          <w:szCs w:val="32"/>
        </w:rPr>
        <w:t>基层组织工作设定社会效益指标：持续开展基层组织建设活动，稳步推进组织发展。</w:t>
      </w:r>
    </w:p>
    <w:p>
      <w:pPr>
        <w:spacing w:line="360" w:lineRule="auto"/>
        <w:ind w:firstLine="640" w:firstLineChars="200"/>
        <w:outlineLvl w:val="0"/>
        <w:rPr>
          <w:rFonts w:ascii="黑体" w:hAnsi="黑体" w:eastAsia="黑体" w:cs="仿宋_GB2312"/>
          <w:color w:val="000000"/>
          <w:kern w:val="0"/>
          <w:sz w:val="32"/>
          <w:szCs w:val="32"/>
        </w:rPr>
      </w:pPr>
      <w:bookmarkStart w:id="6" w:name="_Toc132635981"/>
      <w:r>
        <w:rPr>
          <w:rFonts w:hint="eastAsia" w:ascii="黑体" w:hAnsi="黑体" w:eastAsia="黑体" w:cs="仿宋_GB2312"/>
          <w:color w:val="000000"/>
          <w:kern w:val="0"/>
          <w:sz w:val="32"/>
          <w:szCs w:val="32"/>
        </w:rPr>
        <w:t>二、当年预算执行情况</w:t>
      </w:r>
      <w:bookmarkEnd w:id="6"/>
    </w:p>
    <w:p>
      <w:pPr>
        <w:spacing w:line="360" w:lineRule="auto"/>
        <w:ind w:firstLine="640" w:firstLineChars="200"/>
        <w:rPr>
          <w:rFonts w:ascii="仿宋_GB2312" w:hAnsi="仿宋_GB2312" w:eastAsia="仿宋_GB2312" w:cs="仿宋_GB2312"/>
          <w:color w:val="000000"/>
          <w:kern w:val="0"/>
          <w:sz w:val="32"/>
          <w:szCs w:val="32"/>
        </w:rPr>
      </w:pPr>
      <w:bookmarkStart w:id="7" w:name="_Hlk103872600"/>
      <w:r>
        <w:rPr>
          <w:rFonts w:hint="eastAsia" w:ascii="仿宋_GB2312" w:hAnsi="仿宋_GB2312" w:eastAsia="仿宋_GB2312" w:cs="仿宋_GB2312"/>
          <w:color w:val="000000"/>
          <w:kern w:val="0"/>
          <w:sz w:val="32"/>
          <w:szCs w:val="32"/>
        </w:rPr>
        <w:t>202</w:t>
      </w:r>
      <w:r>
        <w:rPr>
          <w:rFonts w:hint="eastAsia" w:ascii="仿宋_GB2312" w:hAnsi="仿宋_GB2312" w:eastAsia="仿宋_GB2312" w:cs="仿宋_GB2312"/>
          <w:color w:val="000000"/>
          <w:kern w:val="0"/>
          <w:sz w:val="32"/>
          <w:szCs w:val="32"/>
          <w:lang w:val="en-US" w:eastAsia="zh-CN"/>
        </w:rPr>
        <w:t>4</w:t>
      </w:r>
      <w:r>
        <w:rPr>
          <w:rFonts w:hint="eastAsia" w:ascii="仿宋_GB2312" w:hAnsi="仿宋_GB2312" w:eastAsia="仿宋_GB2312" w:cs="仿宋_GB2312"/>
          <w:color w:val="000000"/>
          <w:kern w:val="0"/>
          <w:sz w:val="32"/>
          <w:szCs w:val="32"/>
        </w:rPr>
        <w:t>年全年预算数1</w:t>
      </w:r>
      <w:r>
        <w:rPr>
          <w:rFonts w:hint="eastAsia" w:ascii="仿宋_GB2312" w:hAnsi="仿宋_GB2312" w:eastAsia="仿宋_GB2312" w:cs="仿宋_GB2312"/>
          <w:color w:val="000000"/>
          <w:kern w:val="0"/>
          <w:sz w:val="32"/>
          <w:szCs w:val="32"/>
          <w:lang w:val="en-US" w:eastAsia="zh-CN"/>
        </w:rPr>
        <w:t>,</w:t>
      </w:r>
      <w:r>
        <w:rPr>
          <w:rFonts w:hint="eastAsia" w:ascii="仿宋_GB2312" w:hAnsi="仿宋_GB2312" w:eastAsia="仿宋_GB2312" w:cs="仿宋_GB2312"/>
          <w:color w:val="000000"/>
          <w:kern w:val="0"/>
          <w:sz w:val="32"/>
          <w:szCs w:val="32"/>
        </w:rPr>
        <w:t>832</w:t>
      </w:r>
      <w:r>
        <w:rPr>
          <w:rFonts w:hint="eastAsia" w:ascii="仿宋_GB2312" w:hAnsi="仿宋_GB2312" w:eastAsia="仿宋_GB2312" w:cs="仿宋_GB2312"/>
          <w:color w:val="000000"/>
          <w:kern w:val="0"/>
          <w:sz w:val="32"/>
          <w:szCs w:val="32"/>
          <w:lang w:val="en-US" w:eastAsia="zh-CN"/>
        </w:rPr>
        <w:t>.</w:t>
      </w:r>
      <w:r>
        <w:rPr>
          <w:rFonts w:hint="eastAsia" w:ascii="仿宋_GB2312" w:hAnsi="仿宋_GB2312" w:eastAsia="仿宋_GB2312" w:cs="仿宋_GB2312"/>
          <w:color w:val="000000"/>
          <w:kern w:val="0"/>
          <w:sz w:val="32"/>
          <w:szCs w:val="32"/>
        </w:rPr>
        <w:t>067150万元，其中，基本支出预算数1</w:t>
      </w:r>
      <w:r>
        <w:rPr>
          <w:rFonts w:hint="eastAsia" w:ascii="仿宋_GB2312" w:hAnsi="仿宋_GB2312" w:eastAsia="仿宋_GB2312" w:cs="仿宋_GB2312"/>
          <w:color w:val="000000"/>
          <w:kern w:val="0"/>
          <w:sz w:val="32"/>
          <w:szCs w:val="32"/>
          <w:lang w:val="en-US" w:eastAsia="zh-CN"/>
        </w:rPr>
        <w:t>,</w:t>
      </w:r>
      <w:r>
        <w:rPr>
          <w:rFonts w:hint="eastAsia" w:ascii="仿宋_GB2312" w:hAnsi="仿宋_GB2312" w:eastAsia="仿宋_GB2312" w:cs="仿宋_GB2312"/>
          <w:color w:val="000000"/>
          <w:kern w:val="0"/>
          <w:sz w:val="32"/>
          <w:szCs w:val="32"/>
        </w:rPr>
        <w:t>611</w:t>
      </w:r>
      <w:r>
        <w:rPr>
          <w:rFonts w:hint="eastAsia" w:ascii="仿宋_GB2312" w:hAnsi="仿宋_GB2312" w:eastAsia="仿宋_GB2312" w:cs="仿宋_GB2312"/>
          <w:color w:val="000000"/>
          <w:kern w:val="0"/>
          <w:sz w:val="32"/>
          <w:szCs w:val="32"/>
          <w:lang w:val="en-US" w:eastAsia="zh-CN"/>
        </w:rPr>
        <w:t>.</w:t>
      </w:r>
      <w:r>
        <w:rPr>
          <w:rFonts w:hint="eastAsia" w:ascii="仿宋_GB2312" w:hAnsi="仿宋_GB2312" w:eastAsia="仿宋_GB2312" w:cs="仿宋_GB2312"/>
          <w:color w:val="000000"/>
          <w:kern w:val="0"/>
          <w:sz w:val="32"/>
          <w:szCs w:val="32"/>
        </w:rPr>
        <w:t>666032万元，项目支出预算数220</w:t>
      </w:r>
      <w:r>
        <w:rPr>
          <w:rFonts w:hint="eastAsia" w:ascii="仿宋_GB2312" w:hAnsi="仿宋_GB2312" w:eastAsia="仿宋_GB2312" w:cs="仿宋_GB2312"/>
          <w:color w:val="000000"/>
          <w:kern w:val="0"/>
          <w:sz w:val="32"/>
          <w:szCs w:val="32"/>
          <w:lang w:val="en-US" w:eastAsia="zh-CN"/>
        </w:rPr>
        <w:t>.</w:t>
      </w:r>
      <w:r>
        <w:rPr>
          <w:rFonts w:hint="eastAsia" w:ascii="仿宋_GB2312" w:hAnsi="仿宋_GB2312" w:eastAsia="仿宋_GB2312" w:cs="仿宋_GB2312"/>
          <w:color w:val="000000"/>
          <w:kern w:val="0"/>
          <w:sz w:val="32"/>
          <w:szCs w:val="32"/>
        </w:rPr>
        <w:t>401118万元。资金总体支出1</w:t>
      </w:r>
      <w:r>
        <w:rPr>
          <w:rFonts w:hint="eastAsia" w:ascii="仿宋_GB2312" w:hAnsi="仿宋_GB2312" w:eastAsia="仿宋_GB2312" w:cs="仿宋_GB2312"/>
          <w:color w:val="000000"/>
          <w:kern w:val="0"/>
          <w:sz w:val="32"/>
          <w:szCs w:val="32"/>
          <w:lang w:val="en-US" w:eastAsia="zh-CN"/>
        </w:rPr>
        <w:t>,</w:t>
      </w:r>
      <w:r>
        <w:rPr>
          <w:rFonts w:hint="eastAsia" w:ascii="仿宋_GB2312" w:hAnsi="仿宋_GB2312" w:eastAsia="仿宋_GB2312" w:cs="仿宋_GB2312"/>
          <w:color w:val="000000"/>
          <w:kern w:val="0"/>
          <w:sz w:val="32"/>
          <w:szCs w:val="32"/>
        </w:rPr>
        <w:t>794</w:t>
      </w:r>
      <w:r>
        <w:rPr>
          <w:rFonts w:hint="eastAsia" w:ascii="仿宋_GB2312" w:hAnsi="仿宋_GB2312" w:eastAsia="仿宋_GB2312" w:cs="仿宋_GB2312"/>
          <w:color w:val="000000"/>
          <w:kern w:val="0"/>
          <w:sz w:val="32"/>
          <w:szCs w:val="32"/>
          <w:lang w:val="en-US" w:eastAsia="zh-CN"/>
        </w:rPr>
        <w:t>.</w:t>
      </w:r>
      <w:r>
        <w:rPr>
          <w:rFonts w:hint="eastAsia" w:ascii="仿宋_GB2312" w:hAnsi="仿宋_GB2312" w:eastAsia="仿宋_GB2312" w:cs="仿宋_GB2312"/>
          <w:color w:val="000000"/>
          <w:kern w:val="0"/>
          <w:sz w:val="32"/>
          <w:szCs w:val="32"/>
        </w:rPr>
        <w:t>133696万元，其中，基本支出1</w:t>
      </w:r>
      <w:r>
        <w:rPr>
          <w:rFonts w:hint="eastAsia" w:ascii="仿宋_GB2312" w:hAnsi="仿宋_GB2312" w:eastAsia="仿宋_GB2312" w:cs="仿宋_GB2312"/>
          <w:color w:val="000000"/>
          <w:kern w:val="0"/>
          <w:sz w:val="32"/>
          <w:szCs w:val="32"/>
          <w:lang w:val="en-US" w:eastAsia="zh-CN"/>
        </w:rPr>
        <w:t>,</w:t>
      </w:r>
      <w:r>
        <w:rPr>
          <w:rFonts w:hint="eastAsia" w:ascii="仿宋_GB2312" w:hAnsi="仿宋_GB2312" w:eastAsia="仿宋_GB2312" w:cs="仿宋_GB2312"/>
          <w:color w:val="000000"/>
          <w:kern w:val="0"/>
          <w:sz w:val="32"/>
          <w:szCs w:val="32"/>
        </w:rPr>
        <w:t>582</w:t>
      </w:r>
      <w:r>
        <w:rPr>
          <w:rFonts w:hint="eastAsia" w:ascii="仿宋_GB2312" w:hAnsi="仿宋_GB2312" w:eastAsia="仿宋_GB2312" w:cs="仿宋_GB2312"/>
          <w:color w:val="000000"/>
          <w:kern w:val="0"/>
          <w:sz w:val="32"/>
          <w:szCs w:val="32"/>
          <w:lang w:val="en-US" w:eastAsia="zh-CN"/>
        </w:rPr>
        <w:t>.</w:t>
      </w:r>
      <w:r>
        <w:rPr>
          <w:rFonts w:hint="eastAsia" w:ascii="仿宋_GB2312" w:hAnsi="仿宋_GB2312" w:eastAsia="仿宋_GB2312" w:cs="仿宋_GB2312"/>
          <w:color w:val="000000"/>
          <w:kern w:val="0"/>
          <w:sz w:val="32"/>
          <w:szCs w:val="32"/>
        </w:rPr>
        <w:t>232661万元，项目支出211</w:t>
      </w:r>
      <w:r>
        <w:rPr>
          <w:rFonts w:hint="eastAsia" w:ascii="仿宋_GB2312" w:hAnsi="仿宋_GB2312" w:eastAsia="仿宋_GB2312" w:cs="仿宋_GB2312"/>
          <w:color w:val="000000"/>
          <w:kern w:val="0"/>
          <w:sz w:val="32"/>
          <w:szCs w:val="32"/>
          <w:lang w:val="en-US" w:eastAsia="zh-CN"/>
        </w:rPr>
        <w:t>.</w:t>
      </w:r>
      <w:r>
        <w:rPr>
          <w:rFonts w:hint="eastAsia" w:ascii="仿宋_GB2312" w:hAnsi="仿宋_GB2312" w:eastAsia="仿宋_GB2312" w:cs="仿宋_GB2312"/>
          <w:color w:val="000000"/>
          <w:kern w:val="0"/>
          <w:sz w:val="32"/>
          <w:szCs w:val="32"/>
        </w:rPr>
        <w:t>901035元。预算执行率为9</w:t>
      </w:r>
      <w:r>
        <w:rPr>
          <w:rFonts w:hint="eastAsia" w:ascii="仿宋_GB2312" w:hAnsi="仿宋_GB2312" w:eastAsia="仿宋_GB2312" w:cs="仿宋_GB2312"/>
          <w:color w:val="000000"/>
          <w:kern w:val="0"/>
          <w:sz w:val="32"/>
          <w:szCs w:val="32"/>
          <w:lang w:val="en-US" w:eastAsia="zh-CN"/>
        </w:rPr>
        <w:t>7</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val="en-US" w:eastAsia="zh-CN"/>
        </w:rPr>
        <w:t>93</w:t>
      </w:r>
      <w:r>
        <w:rPr>
          <w:rFonts w:hint="eastAsia" w:ascii="仿宋_GB2312" w:hAnsi="仿宋_GB2312" w:eastAsia="仿宋_GB2312" w:cs="仿宋_GB2312"/>
          <w:color w:val="000000"/>
          <w:kern w:val="0"/>
          <w:sz w:val="32"/>
          <w:szCs w:val="32"/>
        </w:rPr>
        <w:t>%。</w:t>
      </w:r>
      <w:bookmarkEnd w:id="7"/>
    </w:p>
    <w:p>
      <w:pPr>
        <w:spacing w:line="360" w:lineRule="auto"/>
        <w:ind w:firstLine="640" w:firstLineChars="200"/>
        <w:outlineLvl w:val="0"/>
        <w:rPr>
          <w:rFonts w:ascii="黑体" w:hAnsi="黑体" w:eastAsia="黑体" w:cs="仿宋_GB2312"/>
          <w:color w:val="000000"/>
          <w:kern w:val="0"/>
          <w:sz w:val="32"/>
          <w:szCs w:val="32"/>
        </w:rPr>
      </w:pPr>
      <w:bookmarkStart w:id="8" w:name="_Toc132635982"/>
      <w:r>
        <w:rPr>
          <w:rFonts w:hint="eastAsia" w:ascii="黑体" w:hAnsi="黑体" w:eastAsia="黑体" w:cs="仿宋_GB2312"/>
          <w:color w:val="000000"/>
          <w:kern w:val="0"/>
          <w:sz w:val="32"/>
          <w:szCs w:val="32"/>
        </w:rPr>
        <w:t>三、整体绩效目标实现情况</w:t>
      </w:r>
      <w:bookmarkEnd w:id="8"/>
    </w:p>
    <w:p>
      <w:pPr>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在民盟中央和中共北京市委的坚强领导下，民盟北京市委坚持以习近平新时代中国特色社会主义思想为指导，深入学习贯彻中共二十大和二十届二中、三中全会精神，全面落实民盟十三届二中、三中全会和中共北京市委十三届四次、五次、六次全会部署要求，积极履行中国特色社会主义参政党地方组织各项职能，圆满完成全年各项目标和任务。各项盟务工作均实现新作为、展现新气象，盟务工作的规范化、系统化、组织化水平明显提升，首都民盟事业发生新的历史性变化。</w:t>
      </w:r>
    </w:p>
    <w:p>
      <w:pPr>
        <w:pStyle w:val="3"/>
        <w:spacing w:before="0" w:after="0" w:line="240" w:lineRule="auto"/>
        <w:ind w:firstLine="643" w:firstLineChars="200"/>
        <w:rPr>
          <w:rFonts w:ascii="仿宋_GB2312" w:eastAsia="仿宋_GB2312"/>
        </w:rPr>
      </w:pPr>
      <w:bookmarkStart w:id="9" w:name="_Toc132635983"/>
      <w:r>
        <w:rPr>
          <w:rFonts w:hint="eastAsia" w:ascii="仿宋_GB2312" w:eastAsia="仿宋_GB2312"/>
        </w:rPr>
        <w:t>（一）产出完成情况分析</w:t>
      </w:r>
      <w:bookmarkEnd w:id="9"/>
    </w:p>
    <w:p>
      <w:pPr>
        <w:spacing w:line="360" w:lineRule="auto"/>
        <w:ind w:firstLine="643" w:firstLineChars="200"/>
        <w:rPr>
          <w:rFonts w:hint="eastAsia" w:ascii="仿宋_GB2312" w:hAnsi="仿宋_GB2312" w:eastAsia="仿宋_GB2312" w:cs="仿宋_GB2312"/>
          <w:color w:val="000000"/>
          <w:kern w:val="0"/>
          <w:sz w:val="32"/>
          <w:szCs w:val="32"/>
        </w:rPr>
      </w:pPr>
      <w:bookmarkStart w:id="10" w:name="_Toc132635984"/>
      <w:r>
        <w:rPr>
          <w:rFonts w:hint="eastAsia" w:ascii="仿宋_GB2312" w:hAnsi="Arial" w:eastAsia="仿宋_GB2312"/>
          <w:b/>
          <w:sz w:val="32"/>
        </w:rPr>
        <w:t>1.产出数量</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w:t>
      </w:r>
      <w:bookmarkStart w:id="24" w:name="_GoBack"/>
      <w:bookmarkEnd w:id="24"/>
      <w:r>
        <w:rPr>
          <w:rFonts w:hint="eastAsia" w:ascii="仿宋_GB2312" w:eastAsia="仿宋_GB2312"/>
          <w:sz w:val="32"/>
          <w:szCs w:val="32"/>
        </w:rPr>
        <w:t>民盟北京市委全年组织召开主委会13次、常委会4次，就重大事项进行集体决策。召开领导班子民主生活会，抓好相关问题整改，持续开展领导班子述职评议。</w:t>
      </w:r>
    </w:p>
    <w:p>
      <w:pPr>
        <w:spacing w:line="360" w:lineRule="auto"/>
        <w:ind w:firstLine="640" w:firstLineChars="200"/>
        <w:rPr>
          <w:rFonts w:hint="eastAsia" w:ascii="仿宋_GB2312" w:eastAsia="仿宋_GB2312"/>
          <w:sz w:val="32"/>
          <w:szCs w:val="32"/>
          <w:lang w:eastAsia="zh-CN"/>
        </w:rPr>
      </w:pPr>
      <w:r>
        <w:rPr>
          <w:rFonts w:hint="default" w:ascii="仿宋_GB2312" w:hAnsi="Times New Roman" w:eastAsia="仿宋_GB2312"/>
          <w:sz w:val="32"/>
          <w:szCs w:val="32"/>
        </w:rPr>
        <w:t>在中央社院举办新盟员学习班两次，组织盟员800余人次参加各级各类培训。</w:t>
      </w:r>
      <w:r>
        <w:rPr>
          <w:rFonts w:hint="eastAsia" w:ascii="仿宋_GB2312" w:eastAsia="仿宋_GB2312"/>
          <w:sz w:val="32"/>
          <w:szCs w:val="32"/>
        </w:rPr>
        <w:t>高质量完成全市10个区级组织、10个直属基层委员会和27个专委会年度述职评议，各级领导班子的责任</w:t>
      </w:r>
      <w:r>
        <w:rPr>
          <w:rFonts w:hint="eastAsia" w:ascii="仿宋_GB2312" w:eastAsia="仿宋_GB2312"/>
          <w:sz w:val="32"/>
          <w:szCs w:val="32"/>
          <w:lang w:eastAsia="zh-CN"/>
        </w:rPr>
        <w:t>感和</w:t>
      </w:r>
      <w:r>
        <w:rPr>
          <w:rFonts w:hint="eastAsia" w:ascii="仿宋_GB2312" w:eastAsia="仿宋_GB2312"/>
          <w:sz w:val="32"/>
          <w:szCs w:val="32"/>
        </w:rPr>
        <w:t>使命感进一步增强。强化自身建设，开启“组织建设质量提升行动”</w:t>
      </w:r>
      <w:r>
        <w:rPr>
          <w:rFonts w:hint="eastAsia" w:ascii="仿宋_GB2312" w:eastAsia="仿宋_GB2312"/>
          <w:sz w:val="32"/>
          <w:szCs w:val="32"/>
          <w:lang w:eastAsia="zh-CN"/>
        </w:rPr>
        <w:t>。</w:t>
      </w:r>
    </w:p>
    <w:p>
      <w:pPr>
        <w:spacing w:line="360" w:lineRule="auto"/>
        <w:ind w:firstLine="640" w:firstLineChars="200"/>
        <w:rPr>
          <w:ins w:id="0" w:author="民盟北京市委" w:date="2025-08-27T11:20:06Z"/>
          <w:rFonts w:hint="eastAsia" w:ascii="仿宋_GB2312" w:eastAsia="仿宋_GB2312" w:cs="宋体" w:hAnsiTheme="minorEastAsia"/>
          <w:bCs/>
          <w:color w:val="000000"/>
          <w:kern w:val="0"/>
          <w:sz w:val="32"/>
          <w:szCs w:val="32"/>
        </w:rPr>
      </w:pPr>
      <w:r>
        <w:rPr>
          <w:rFonts w:hint="eastAsia" w:ascii="仿宋_GB2312" w:hAnsi="仿宋_GB2312" w:eastAsia="仿宋_GB2312" w:cs="仿宋_GB2312"/>
          <w:color w:val="000000"/>
          <w:kern w:val="0"/>
          <w:sz w:val="32"/>
          <w:szCs w:val="32"/>
        </w:rPr>
        <w:t>新创建“盟员之家”11个，“盟员之家”建设管理规范化水平不断提高。</w:t>
      </w:r>
      <w:r>
        <w:rPr>
          <w:rFonts w:hint="eastAsia" w:ascii="仿宋_GB2312" w:eastAsia="仿宋_GB2312" w:cs="宋体" w:hAnsiTheme="minorEastAsia"/>
          <w:bCs/>
          <w:color w:val="000000"/>
          <w:kern w:val="0"/>
          <w:sz w:val="32"/>
          <w:szCs w:val="32"/>
        </w:rPr>
        <w:t>新建10个基层组织，全市基层组织达到303个。</w:t>
      </w:r>
    </w:p>
    <w:p>
      <w:pPr>
        <w:spacing w:line="360" w:lineRule="auto"/>
        <w:ind w:firstLine="640" w:firstLineChars="200"/>
        <w:rPr>
          <w:rFonts w:hint="eastAsia" w:ascii="仿宋_GB2312" w:eastAsia="仿宋_GB2312" w:cs="宋体" w:hAnsiTheme="minorEastAsia"/>
          <w:bCs/>
          <w:color w:val="000000"/>
          <w:kern w:val="0"/>
          <w:sz w:val="32"/>
          <w:szCs w:val="32"/>
        </w:rPr>
      </w:pPr>
      <w:r>
        <w:rPr>
          <w:rFonts w:hint="eastAsia" w:ascii="仿宋_GB2312" w:eastAsia="仿宋_GB2312" w:cs="宋体" w:hAnsiTheme="minorEastAsia"/>
          <w:bCs/>
          <w:color w:val="000000"/>
          <w:kern w:val="0"/>
          <w:sz w:val="32"/>
          <w:szCs w:val="32"/>
          <w:lang w:val="en-US" w:eastAsia="zh-CN"/>
        </w:rPr>
        <w:t>2024年</w:t>
      </w:r>
      <w:r>
        <w:rPr>
          <w:rFonts w:hint="eastAsia" w:ascii="仿宋_GB2312" w:eastAsia="仿宋_GB2312" w:cs="宋体" w:hAnsiTheme="minorEastAsia"/>
          <w:bCs/>
          <w:color w:val="000000"/>
          <w:kern w:val="0"/>
          <w:sz w:val="32"/>
          <w:szCs w:val="32"/>
        </w:rPr>
        <w:t>持续提升“北京民盟”微信号影响力，全年编发微信作品400余篇，长期订阅人数1.2万余人，完成年度“十佳微信作品”评选活动。</w:t>
      </w:r>
    </w:p>
    <w:p>
      <w:pPr>
        <w:spacing w:line="360" w:lineRule="auto"/>
        <w:ind w:firstLine="640" w:firstLineChars="200"/>
        <w:rPr>
          <w:rFonts w:hint="eastAsia" w:ascii="仿宋_GB2312" w:eastAsia="仿宋_GB2312" w:cs="宋体" w:hAnsiTheme="minorEastAsia"/>
          <w:bCs/>
          <w:color w:val="000000"/>
          <w:kern w:val="0"/>
          <w:sz w:val="32"/>
          <w:szCs w:val="32"/>
        </w:rPr>
      </w:pPr>
      <w:r>
        <w:rPr>
          <w:rFonts w:hint="eastAsia" w:ascii="仿宋_GB2312" w:eastAsia="仿宋_GB2312" w:cs="宋体" w:hAnsiTheme="minorEastAsia"/>
          <w:bCs/>
          <w:color w:val="000000"/>
          <w:kern w:val="0"/>
          <w:sz w:val="32"/>
          <w:szCs w:val="32"/>
        </w:rPr>
        <w:t>印发《优秀建言信息选编（2023年）》</w:t>
      </w:r>
      <w:r>
        <w:rPr>
          <w:rFonts w:hint="eastAsia" w:ascii="仿宋_GB2312" w:eastAsia="仿宋_GB2312" w:cs="宋体" w:hAnsiTheme="minorEastAsia"/>
          <w:bCs/>
          <w:color w:val="000000"/>
          <w:kern w:val="0"/>
          <w:sz w:val="32"/>
          <w:szCs w:val="32"/>
          <w:lang w:eastAsia="zh-CN"/>
        </w:rPr>
        <w:t>《</w:t>
      </w:r>
      <w:r>
        <w:rPr>
          <w:rFonts w:hint="eastAsia" w:ascii="仿宋_GB2312" w:eastAsia="仿宋_GB2312" w:cs="宋体" w:hAnsiTheme="minorEastAsia"/>
          <w:bCs/>
          <w:color w:val="000000"/>
          <w:kern w:val="0"/>
          <w:sz w:val="32"/>
          <w:szCs w:val="32"/>
          <w:lang w:val="en-US" w:eastAsia="zh-CN"/>
        </w:rPr>
        <w:t>理论研究文集</w:t>
      </w:r>
      <w:r>
        <w:rPr>
          <w:rFonts w:hint="eastAsia" w:ascii="仿宋_GB2312" w:eastAsia="仿宋_GB2312" w:cs="宋体" w:hAnsiTheme="minorEastAsia"/>
          <w:bCs/>
          <w:color w:val="000000"/>
          <w:kern w:val="0"/>
          <w:sz w:val="32"/>
          <w:szCs w:val="32"/>
          <w:lang w:eastAsia="zh-CN"/>
        </w:rPr>
        <w:t>》</w:t>
      </w:r>
      <w:r>
        <w:rPr>
          <w:rFonts w:hint="eastAsia" w:ascii="仿宋_GB2312" w:eastAsia="仿宋_GB2312" w:cs="宋体" w:hAnsiTheme="minorEastAsia"/>
          <w:bCs/>
          <w:color w:val="000000"/>
          <w:kern w:val="0"/>
          <w:sz w:val="32"/>
          <w:szCs w:val="32"/>
        </w:rPr>
        <w:t>，进一步夯实</w:t>
      </w:r>
      <w:r>
        <w:rPr>
          <w:rFonts w:hint="eastAsia" w:ascii="仿宋_GB2312" w:eastAsia="仿宋_GB2312" w:cs="宋体" w:hAnsiTheme="minorEastAsia"/>
          <w:bCs/>
          <w:color w:val="000000"/>
          <w:kern w:val="0"/>
          <w:sz w:val="32"/>
          <w:szCs w:val="32"/>
          <w:lang w:val="en-US" w:eastAsia="zh-CN"/>
        </w:rPr>
        <w:t>统战理论研究、</w:t>
      </w:r>
      <w:r>
        <w:rPr>
          <w:rFonts w:hint="eastAsia" w:ascii="仿宋_GB2312" w:eastAsia="仿宋_GB2312" w:cs="宋体" w:hAnsiTheme="minorEastAsia"/>
          <w:bCs/>
          <w:color w:val="000000"/>
          <w:kern w:val="0"/>
          <w:sz w:val="32"/>
          <w:szCs w:val="32"/>
        </w:rPr>
        <w:t>信息工作队伍基础。</w:t>
      </w:r>
    </w:p>
    <w:p>
      <w:pPr>
        <w:spacing w:line="360" w:lineRule="auto"/>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w:t>
      </w:r>
      <w:r>
        <w:rPr>
          <w:rFonts w:hint="eastAsia" w:ascii="仿宋_GB2312" w:hAnsi="仿宋_GB2312" w:eastAsia="仿宋_GB2312" w:cs="仿宋_GB2312"/>
          <w:color w:val="000000"/>
          <w:kern w:val="0"/>
          <w:sz w:val="32"/>
          <w:szCs w:val="32"/>
          <w:lang w:val="en-US" w:eastAsia="zh-CN"/>
        </w:rPr>
        <w:t>4</w:t>
      </w:r>
      <w:r>
        <w:rPr>
          <w:rFonts w:hint="eastAsia" w:ascii="仿宋_GB2312" w:hAnsi="仿宋_GB2312" w:eastAsia="仿宋_GB2312" w:cs="仿宋_GB2312"/>
          <w:color w:val="000000"/>
          <w:kern w:val="0"/>
          <w:sz w:val="32"/>
          <w:szCs w:val="32"/>
        </w:rPr>
        <w:t>年，在京内外举办“民盟先贤肖像巡回展”19场（总数达到81场），成功举办第三届民盟先贤故事宣讲比赛。在湖广会馆举办第二期“艺香民盟”大讲堂。</w:t>
      </w:r>
    </w:p>
    <w:p>
      <w:pPr>
        <w:spacing w:line="360" w:lineRule="auto"/>
        <w:ind w:firstLine="640" w:firstLineChars="200"/>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val="en-US" w:eastAsia="zh-CN"/>
        </w:rPr>
        <w:t>2024年</w:t>
      </w:r>
      <w:r>
        <w:rPr>
          <w:rFonts w:hint="eastAsia" w:ascii="仿宋_GB2312" w:hAnsi="仿宋_GB2312" w:eastAsia="仿宋_GB2312" w:cs="仿宋_GB2312"/>
          <w:color w:val="000000"/>
          <w:kern w:val="0"/>
          <w:sz w:val="32"/>
          <w:szCs w:val="32"/>
        </w:rPr>
        <w:t>赴强制隔离戒毒机构开展“黄丝带”帮教行动；组织港澳台师生走进金台艺术馆、中科院植物所、北京陶瓷艺术馆、国际竹藤中心等开展调研交流</w:t>
      </w:r>
      <w:r>
        <w:rPr>
          <w:rFonts w:hint="eastAsia" w:ascii="仿宋_GB2312" w:hAnsi="仿宋_GB2312" w:eastAsia="仿宋_GB2312" w:cs="仿宋_GB2312"/>
          <w:color w:val="000000"/>
          <w:kern w:val="0"/>
          <w:sz w:val="32"/>
          <w:szCs w:val="32"/>
          <w:lang w:eastAsia="zh-CN"/>
        </w:rPr>
        <w:t>。</w:t>
      </w:r>
    </w:p>
    <w:p>
      <w:pPr>
        <w:spacing w:line="360" w:lineRule="auto"/>
        <w:ind w:left="630" w:firstLine="0" w:firstLineChars="0"/>
        <w:rPr>
          <w:rFonts w:hint="eastAsia" w:ascii="仿宋_GB2312" w:hAnsi="仿宋_GB2312" w:eastAsia="仿宋_GB2312" w:cs="仿宋_GB2312"/>
          <w:color w:val="000000"/>
          <w:kern w:val="0"/>
          <w:sz w:val="32"/>
          <w:szCs w:val="32"/>
        </w:rPr>
      </w:pPr>
      <w:r>
        <w:rPr>
          <w:rFonts w:hint="eastAsia" w:ascii="仿宋_GB2312" w:hAnsi="Arial" w:eastAsia="仿宋_GB2312"/>
          <w:b/>
          <w:sz w:val="32"/>
        </w:rPr>
        <w:t>2.产出质量</w:t>
      </w:r>
    </w:p>
    <w:p>
      <w:pPr>
        <w:spacing w:line="360" w:lineRule="auto"/>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w:t>
      </w:r>
      <w:r>
        <w:rPr>
          <w:rFonts w:hint="eastAsia" w:ascii="仿宋_GB2312" w:hAnsi="仿宋_GB2312" w:eastAsia="仿宋_GB2312" w:cs="仿宋_GB2312"/>
          <w:color w:val="000000"/>
          <w:kern w:val="0"/>
          <w:sz w:val="32"/>
          <w:szCs w:val="32"/>
          <w:lang w:val="en-US" w:eastAsia="zh-CN"/>
        </w:rPr>
        <w:t>4</w:t>
      </w:r>
      <w:r>
        <w:rPr>
          <w:rFonts w:hint="eastAsia" w:ascii="仿宋_GB2312" w:hAnsi="仿宋_GB2312" w:eastAsia="仿宋_GB2312" w:cs="仿宋_GB2312"/>
          <w:color w:val="000000"/>
          <w:kern w:val="0"/>
          <w:sz w:val="32"/>
          <w:szCs w:val="32"/>
        </w:rPr>
        <w:t>年，民盟北京市委进一步完善课题招标制度，重点围绕参政党建设、多党合作历史等领域完成课题22项，并进行评优，多项成果在《人民政协报》《群言》杂志发表。全年中标民盟中央课题2项、北京社院课题3项。多项课题成果和多位盟员荣获民盟中央参政党理论研究和全市统战理论研究表彰，中标和获奖数量继续位居全盟和全市前列。积极对外推介优秀理论研究文章，4篇论文获北京市政协选用。</w:t>
      </w:r>
    </w:p>
    <w:p>
      <w:pPr>
        <w:spacing w:line="360" w:lineRule="auto"/>
        <w:ind w:firstLine="640" w:firstLineChars="200"/>
        <w:rPr>
          <w:rFonts w:hint="eastAsia" w:ascii="仿宋_GB2312" w:eastAsia="仿宋_GB2312" w:cs="宋体" w:hAnsiTheme="minorEastAsia"/>
          <w:bCs/>
          <w:color w:val="000000"/>
          <w:kern w:val="0"/>
          <w:sz w:val="32"/>
          <w:szCs w:val="32"/>
        </w:rPr>
      </w:pPr>
      <w:r>
        <w:rPr>
          <w:rFonts w:hint="eastAsia" w:ascii="仿宋_GB2312" w:eastAsia="仿宋_GB2312" w:cs="宋体" w:hAnsiTheme="minorEastAsia"/>
          <w:bCs/>
          <w:color w:val="000000"/>
          <w:kern w:val="0"/>
          <w:sz w:val="32"/>
          <w:szCs w:val="32"/>
          <w:lang w:val="en-US" w:eastAsia="zh-CN"/>
        </w:rPr>
        <w:t>2024年，民盟北京市委</w:t>
      </w:r>
      <w:r>
        <w:rPr>
          <w:rFonts w:hint="eastAsia" w:ascii="仿宋_GB2312" w:eastAsia="仿宋_GB2312" w:cs="宋体" w:hAnsiTheme="minorEastAsia"/>
          <w:bCs/>
          <w:color w:val="000000"/>
          <w:kern w:val="0"/>
          <w:sz w:val="32"/>
          <w:szCs w:val="32"/>
        </w:rPr>
        <w:t>着力提升社情民意信息工作效能。全年报送社情民意信息首次突破1千篇，其中，获全国政协、中共中央统战部、民盟中央和北京市采用346篇，副省级领导及以上批示30篇（副国级3篇）。</w:t>
      </w:r>
    </w:p>
    <w:p>
      <w:pPr>
        <w:spacing w:line="360" w:lineRule="auto"/>
        <w:ind w:firstLine="640" w:firstLineChars="200"/>
        <w:rPr>
          <w:rFonts w:hint="eastAsia" w:ascii="仿宋_GB2312" w:hAnsi="仿宋_GB2312" w:eastAsia="仿宋_GB2312" w:cs="仿宋_GB2312"/>
          <w:color w:val="000000"/>
          <w:kern w:val="0"/>
          <w:sz w:val="32"/>
          <w:szCs w:val="32"/>
        </w:rPr>
      </w:pPr>
      <w:r>
        <w:rPr>
          <w:rFonts w:hint="eastAsia" w:ascii="仿宋_GB2312" w:eastAsia="仿宋_GB2312" w:cs="宋体" w:hAnsiTheme="minorEastAsia"/>
          <w:bCs/>
          <w:color w:val="000000"/>
          <w:kern w:val="0"/>
          <w:sz w:val="32"/>
          <w:szCs w:val="32"/>
        </w:rPr>
        <w:t>强化</w:t>
      </w:r>
      <w:r>
        <w:rPr>
          <w:rFonts w:hint="eastAsia" w:ascii="仿宋_GB2312" w:eastAsia="仿宋_GB2312" w:cs="宋体" w:hAnsiTheme="minorEastAsia"/>
          <w:bCs/>
          <w:color w:val="000000"/>
          <w:kern w:val="0"/>
          <w:sz w:val="32"/>
          <w:szCs w:val="32"/>
          <w:lang w:val="en-US" w:eastAsia="zh-CN"/>
        </w:rPr>
        <w:t>微信公众号宣传稿</w:t>
      </w:r>
      <w:r>
        <w:rPr>
          <w:rFonts w:hint="eastAsia" w:ascii="仿宋_GB2312" w:eastAsia="仿宋_GB2312" w:cs="宋体" w:hAnsiTheme="minorEastAsia"/>
          <w:bCs/>
          <w:color w:val="000000"/>
          <w:kern w:val="0"/>
          <w:sz w:val="32"/>
          <w:szCs w:val="32"/>
        </w:rPr>
        <w:t>精品意识，在“人民日报”“中国新闻报”“人民政协报”“团结报团结网”等主流媒体平台刊发多篇报道。</w:t>
      </w:r>
      <w:r>
        <w:rPr>
          <w:rFonts w:hint="eastAsia" w:ascii="仿宋_GB2312" w:hAnsi="仿宋_GB2312" w:eastAsia="仿宋_GB2312" w:cs="仿宋_GB2312"/>
          <w:color w:val="000000"/>
          <w:kern w:val="0"/>
          <w:sz w:val="32"/>
          <w:szCs w:val="32"/>
        </w:rPr>
        <w:t>《盟事》专题片开启第三季拍摄创作，荣获多个专业奖项，并在“央视频”展播。</w:t>
      </w:r>
    </w:p>
    <w:p>
      <w:pPr>
        <w:spacing w:line="360" w:lineRule="auto"/>
        <w:ind w:firstLine="640" w:firstLineChars="200"/>
        <w:rPr>
          <w:rFonts w:hint="eastAsia" w:ascii="仿宋_GB2312" w:hAnsi="仿宋_GB2312" w:eastAsia="仿宋_GB2312" w:cs="仿宋_GB2312"/>
          <w:color w:val="000000"/>
          <w:kern w:val="0"/>
          <w:sz w:val="32"/>
          <w:szCs w:val="32"/>
        </w:rPr>
      </w:pPr>
      <w:r>
        <w:rPr>
          <w:rFonts w:hint="eastAsia" w:ascii="仿宋_GB2312" w:eastAsia="仿宋_GB2312" w:cs="宋体" w:hAnsiTheme="minorEastAsia"/>
          <w:bCs/>
          <w:color w:val="000000"/>
          <w:kern w:val="0"/>
          <w:sz w:val="32"/>
          <w:szCs w:val="32"/>
        </w:rPr>
        <w:t>积极推进组织建设。坚持区委区工委和直属基层组织工作联席会议制度。民盟市委27个专委会委员履新后积极发挥作用</w:t>
      </w:r>
      <w:r>
        <w:rPr>
          <w:rFonts w:hint="eastAsia" w:ascii="仿宋_GB2312" w:eastAsia="仿宋_GB2312" w:cs="宋体" w:hAnsiTheme="minorEastAsia"/>
          <w:bCs/>
          <w:color w:val="000000"/>
          <w:kern w:val="0"/>
          <w:sz w:val="32"/>
          <w:szCs w:val="32"/>
          <w:lang w:eastAsia="zh-CN"/>
        </w:rPr>
        <w:t>，</w:t>
      </w:r>
      <w:r>
        <w:rPr>
          <w:rFonts w:hint="eastAsia" w:ascii="仿宋_GB2312" w:eastAsia="仿宋_GB2312" w:cs="宋体" w:hAnsiTheme="minorEastAsia"/>
          <w:bCs/>
          <w:color w:val="000000"/>
          <w:kern w:val="0"/>
          <w:sz w:val="32"/>
          <w:szCs w:val="32"/>
        </w:rPr>
        <w:t>荣获民盟中央“基层组织建设先进集体”</w:t>
      </w:r>
      <w:r>
        <w:rPr>
          <w:rFonts w:hint="eastAsia" w:ascii="仿宋_GB2312" w:eastAsia="仿宋_GB2312" w:cs="宋体" w:hAnsiTheme="minorEastAsia"/>
          <w:bCs/>
          <w:color w:val="000000"/>
          <w:kern w:val="0"/>
          <w:sz w:val="32"/>
          <w:szCs w:val="32"/>
          <w:lang w:eastAsia="zh-CN"/>
        </w:rPr>
        <w:t>。</w:t>
      </w:r>
    </w:p>
    <w:p>
      <w:pPr>
        <w:spacing w:line="360" w:lineRule="auto"/>
        <w:ind w:left="630"/>
        <w:rPr>
          <w:rFonts w:ascii="仿宋_GB2312" w:hAnsi="Arial" w:eastAsia="仿宋_GB2312"/>
          <w:b/>
          <w:sz w:val="32"/>
        </w:rPr>
      </w:pPr>
      <w:r>
        <w:rPr>
          <w:rFonts w:hint="eastAsia" w:ascii="仿宋_GB2312" w:hAnsi="Arial" w:eastAsia="仿宋_GB2312"/>
          <w:b/>
          <w:sz w:val="32"/>
        </w:rPr>
        <w:t>3.产出进度</w:t>
      </w:r>
    </w:p>
    <w:p>
      <w:pPr>
        <w:spacing w:line="360" w:lineRule="auto"/>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w:t>
      </w:r>
      <w:r>
        <w:rPr>
          <w:rFonts w:hint="eastAsia" w:ascii="仿宋_GB2312" w:hAnsi="仿宋_GB2312" w:eastAsia="仿宋_GB2312" w:cs="仿宋_GB2312"/>
          <w:color w:val="000000"/>
          <w:kern w:val="0"/>
          <w:sz w:val="32"/>
          <w:szCs w:val="32"/>
          <w:lang w:eastAsia="zh-CN"/>
        </w:rPr>
        <w:t>4</w:t>
      </w:r>
      <w:r>
        <w:rPr>
          <w:rFonts w:hint="eastAsia" w:ascii="仿宋_GB2312" w:hAnsi="仿宋_GB2312" w:eastAsia="仿宋_GB2312" w:cs="仿宋_GB2312"/>
          <w:color w:val="000000"/>
          <w:kern w:val="0"/>
          <w:sz w:val="32"/>
          <w:szCs w:val="32"/>
        </w:rPr>
        <w:t>年民盟北京市委重点工作及重点项目能够按照预期计划序时推进，并在年底达成预期目标。到202</w:t>
      </w:r>
      <w:r>
        <w:rPr>
          <w:rFonts w:hint="eastAsia" w:ascii="仿宋_GB2312" w:hAnsi="仿宋_GB2312" w:eastAsia="仿宋_GB2312" w:cs="仿宋_GB2312"/>
          <w:color w:val="000000"/>
          <w:kern w:val="0"/>
          <w:sz w:val="32"/>
          <w:szCs w:val="32"/>
          <w:lang w:eastAsia="zh-CN"/>
        </w:rPr>
        <w:t>4</w:t>
      </w:r>
      <w:r>
        <w:rPr>
          <w:rFonts w:hint="eastAsia" w:ascii="仿宋_GB2312" w:hAnsi="仿宋_GB2312" w:eastAsia="仿宋_GB2312" w:cs="仿宋_GB2312"/>
          <w:color w:val="000000"/>
          <w:kern w:val="0"/>
          <w:sz w:val="32"/>
          <w:szCs w:val="32"/>
        </w:rPr>
        <w:t>年12月31日止，已全部完成项目各项预算工作任务。</w:t>
      </w:r>
    </w:p>
    <w:p>
      <w:pPr>
        <w:spacing w:line="360" w:lineRule="auto"/>
        <w:ind w:left="630"/>
        <w:rPr>
          <w:rFonts w:ascii="仿宋_GB2312" w:hAnsi="Arial" w:eastAsia="仿宋_GB2312"/>
          <w:b/>
          <w:sz w:val="32"/>
        </w:rPr>
      </w:pPr>
      <w:r>
        <w:rPr>
          <w:rFonts w:hint="eastAsia" w:ascii="仿宋_GB2312" w:hAnsi="Arial" w:eastAsia="仿宋_GB2312"/>
          <w:b/>
          <w:sz w:val="32"/>
        </w:rPr>
        <w:t>4.产出成本</w:t>
      </w:r>
    </w:p>
    <w:p>
      <w:pPr>
        <w:spacing w:line="360" w:lineRule="auto"/>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w:t>
      </w:r>
      <w:r>
        <w:rPr>
          <w:rFonts w:hint="eastAsia" w:ascii="仿宋_GB2312" w:hAnsi="仿宋_GB2312" w:eastAsia="仿宋_GB2312" w:cs="仿宋_GB2312"/>
          <w:color w:val="000000"/>
          <w:kern w:val="0"/>
          <w:sz w:val="32"/>
          <w:szCs w:val="32"/>
          <w:lang w:val="en-US" w:eastAsia="zh-CN"/>
        </w:rPr>
        <w:t>4</w:t>
      </w:r>
      <w:r>
        <w:rPr>
          <w:rFonts w:hint="eastAsia" w:ascii="仿宋_GB2312" w:hAnsi="仿宋_GB2312" w:eastAsia="仿宋_GB2312" w:cs="仿宋_GB2312"/>
          <w:color w:val="000000"/>
          <w:kern w:val="0"/>
          <w:sz w:val="32"/>
          <w:szCs w:val="32"/>
        </w:rPr>
        <w:t>年实际支出17</w:t>
      </w:r>
      <w:r>
        <w:rPr>
          <w:rFonts w:hint="eastAsia" w:ascii="仿宋_GB2312" w:hAnsi="仿宋_GB2312" w:eastAsia="仿宋_GB2312" w:cs="仿宋_GB2312"/>
          <w:color w:val="000000"/>
          <w:kern w:val="0"/>
          <w:sz w:val="32"/>
          <w:szCs w:val="32"/>
          <w:lang w:val="en-US" w:eastAsia="zh-CN"/>
        </w:rPr>
        <w:t>94</w:t>
      </w:r>
      <w:r>
        <w:rPr>
          <w:rFonts w:hint="eastAsia" w:ascii="仿宋_GB2312" w:hAnsi="仿宋_GB2312" w:eastAsia="仿宋_GB2312" w:cs="仿宋_GB2312"/>
          <w:color w:val="000000"/>
          <w:kern w:val="0"/>
          <w:sz w:val="32"/>
          <w:szCs w:val="32"/>
        </w:rPr>
        <w:t>.1</w:t>
      </w:r>
      <w:r>
        <w:rPr>
          <w:rFonts w:hint="eastAsia" w:ascii="仿宋_GB2312" w:hAnsi="仿宋_GB2312" w:eastAsia="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rPr>
        <w:t>万元，其中基本经费15</w:t>
      </w:r>
      <w:r>
        <w:rPr>
          <w:rFonts w:hint="eastAsia" w:ascii="仿宋_GB2312" w:hAnsi="仿宋_GB2312" w:eastAsia="仿宋_GB2312" w:cs="仿宋_GB2312"/>
          <w:color w:val="000000"/>
          <w:kern w:val="0"/>
          <w:sz w:val="32"/>
          <w:szCs w:val="32"/>
          <w:lang w:val="en-US" w:eastAsia="zh-CN"/>
        </w:rPr>
        <w:t>82</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val="en-US" w:eastAsia="zh-CN"/>
        </w:rPr>
        <w:t>23</w:t>
      </w:r>
      <w:r>
        <w:rPr>
          <w:rFonts w:hint="eastAsia" w:ascii="仿宋_GB2312" w:hAnsi="仿宋_GB2312" w:eastAsia="仿宋_GB2312" w:cs="仿宋_GB2312"/>
          <w:color w:val="000000"/>
          <w:kern w:val="0"/>
          <w:sz w:val="32"/>
          <w:szCs w:val="32"/>
        </w:rPr>
        <w:t>万元，项目经费</w:t>
      </w:r>
      <w:r>
        <w:rPr>
          <w:rFonts w:hint="eastAsia" w:ascii="仿宋_GB2312" w:hAnsi="仿宋_GB2312" w:eastAsia="仿宋_GB2312" w:cs="仿宋_GB2312"/>
          <w:color w:val="000000"/>
          <w:kern w:val="0"/>
          <w:sz w:val="32"/>
          <w:szCs w:val="32"/>
          <w:lang w:val="en-US" w:eastAsia="zh-CN"/>
        </w:rPr>
        <w:t>211</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val="en-US" w:eastAsia="zh-CN"/>
        </w:rPr>
        <w:t>9</w:t>
      </w:r>
      <w:r>
        <w:rPr>
          <w:rFonts w:hint="eastAsia" w:ascii="仿宋_GB2312" w:hAnsi="仿宋_GB2312" w:eastAsia="仿宋_GB2312" w:cs="仿宋_GB2312"/>
          <w:color w:val="000000"/>
          <w:kern w:val="0"/>
          <w:sz w:val="32"/>
          <w:szCs w:val="32"/>
        </w:rPr>
        <w:t>0万元。</w:t>
      </w:r>
    </w:p>
    <w:p>
      <w:pPr>
        <w:pStyle w:val="3"/>
        <w:spacing w:before="0" w:after="0" w:line="240" w:lineRule="auto"/>
        <w:ind w:firstLine="643" w:firstLineChars="200"/>
        <w:rPr>
          <w:rFonts w:ascii="仿宋_GB2312" w:eastAsia="仿宋_GB2312"/>
        </w:rPr>
      </w:pPr>
      <w:r>
        <w:rPr>
          <w:rFonts w:hint="eastAsia" w:ascii="仿宋_GB2312" w:eastAsia="仿宋_GB2312"/>
        </w:rPr>
        <w:t>（二）效果实现情况分析</w:t>
      </w:r>
      <w:bookmarkEnd w:id="10"/>
    </w:p>
    <w:p>
      <w:pPr>
        <w:spacing w:line="360" w:lineRule="auto"/>
        <w:ind w:left="630" w:firstLine="0" w:firstLineChars="0"/>
        <w:rPr>
          <w:rFonts w:hint="eastAsia" w:ascii="仿宋_GB2312" w:hAnsi="Arial" w:eastAsia="仿宋_GB2312"/>
          <w:b/>
          <w:sz w:val="32"/>
        </w:rPr>
      </w:pPr>
      <w:r>
        <w:rPr>
          <w:rFonts w:hint="eastAsia" w:ascii="仿宋_GB2312" w:hAnsi="Arial" w:eastAsia="仿宋_GB2312"/>
          <w:b/>
          <w:sz w:val="32"/>
        </w:rPr>
        <w:t>1.经济效益</w:t>
      </w:r>
    </w:p>
    <w:p>
      <w:pPr>
        <w:spacing w:line="360" w:lineRule="auto"/>
        <w:ind w:left="0" w:firstLine="640" w:firstLineChars="200"/>
        <w:rPr>
          <w:ins w:id="1" w:author="民盟北京市委" w:date="2025-08-27T11:21:35Z"/>
          <w:rFonts w:hint="eastAsia" w:ascii="仿宋" w:hAnsi="仿宋" w:eastAsia="仿宋" w:cs="仿宋"/>
          <w:sz w:val="32"/>
          <w:szCs w:val="32"/>
          <w:lang w:bidi="ar"/>
        </w:rPr>
      </w:pPr>
      <w:r>
        <w:rPr>
          <w:rFonts w:hint="eastAsia" w:ascii="仿宋" w:hAnsi="仿宋" w:eastAsia="仿宋" w:cs="仿宋"/>
          <w:sz w:val="32"/>
          <w:szCs w:val="32"/>
          <w:lang w:val="en-US" w:eastAsia="zh-CN" w:bidi="ar"/>
        </w:rPr>
        <w:t>2024年在贵州毕节、河北广宗等对口地区持续开展教育、科技、文化、医疗帮扶，百余名盟员专家积极参与。</w:t>
      </w:r>
      <w:r>
        <w:rPr>
          <w:rFonts w:hint="eastAsia" w:ascii="仿宋" w:hAnsi="仿宋" w:eastAsia="仿宋" w:cs="仿宋"/>
          <w:sz w:val="32"/>
          <w:szCs w:val="32"/>
          <w:lang w:bidi="ar"/>
        </w:rPr>
        <w:t>立足“毕节所需、民盟所能”，根据“一校一策”积极推进精准“结对”帮扶</w:t>
      </w:r>
      <w:r>
        <w:rPr>
          <w:rFonts w:hint="eastAsia" w:ascii="仿宋" w:hAnsi="仿宋" w:eastAsia="仿宋" w:cs="仿宋"/>
          <w:sz w:val="32"/>
          <w:szCs w:val="32"/>
          <w:lang w:eastAsia="zh-CN" w:bidi="ar"/>
        </w:rPr>
        <w:t>，截至2024年12月31日，推进完成</w:t>
      </w:r>
      <w:r>
        <w:rPr>
          <w:rFonts w:hint="eastAsia" w:ascii="仿宋" w:hAnsi="仿宋" w:eastAsia="仿宋" w:cs="仿宋"/>
          <w:sz w:val="32"/>
          <w:szCs w:val="32"/>
          <w:lang w:bidi="ar"/>
        </w:rPr>
        <w:t>7所北京优质中小学与贵州毕节七星关区7所乡村中小学一对一“结对”签约，并开展学校对口研修活动。承接民盟中央名师大讲堂活动，在贵州黔西南州望谟县开展为期三天的教师培训活动，为500余名中小学教师奉献精品课程。</w:t>
      </w:r>
    </w:p>
    <w:p>
      <w:pPr>
        <w:spacing w:line="360" w:lineRule="auto"/>
        <w:ind w:left="0" w:firstLine="640" w:firstLineChars="200"/>
        <w:rPr>
          <w:rFonts w:hint="eastAsia" w:ascii="仿宋" w:hAnsi="仿宋" w:eastAsia="仿宋" w:cs="仿宋"/>
          <w:sz w:val="32"/>
          <w:szCs w:val="32"/>
          <w:lang w:val="en-US" w:eastAsia="zh-CN" w:bidi="ar"/>
        </w:rPr>
      </w:pPr>
      <w:r>
        <w:rPr>
          <w:rFonts w:hint="eastAsia" w:ascii="仿宋" w:hAnsi="仿宋" w:eastAsia="仿宋" w:cs="仿宋"/>
          <w:sz w:val="32"/>
          <w:szCs w:val="32"/>
          <w:lang w:val="en-US" w:eastAsia="zh-CN" w:bidi="ar"/>
        </w:rPr>
        <w:t>继续推动支持门头沟区发展的“8+1”行动，</w:t>
      </w:r>
      <w:r>
        <w:rPr>
          <w:rFonts w:hint="eastAsia" w:ascii="仿宋" w:hAnsi="仿宋" w:eastAsia="仿宋" w:cs="仿宋"/>
          <w:spacing w:val="0"/>
          <w:kern w:val="2"/>
          <w:sz w:val="32"/>
          <w:szCs w:val="32"/>
          <w:vertAlign w:val="baseline"/>
          <w:lang w:val="en-US" w:eastAsia="zh-CN" w:bidi="ar-SA"/>
        </w:rPr>
        <w:t>推进开展“东胡林遗址”保护及规划设计、科技扶持、医疗帮扶、文旅发展、经济赋能、民生助农等六大主题社会服务项目，</w:t>
      </w:r>
      <w:r>
        <w:rPr>
          <w:rFonts w:hint="eastAsia" w:ascii="仿宋" w:hAnsi="仿宋" w:eastAsia="仿宋" w:cs="仿宋"/>
          <w:spacing w:val="0"/>
          <w:kern w:val="2"/>
          <w:sz w:val="32"/>
          <w:szCs w:val="32"/>
          <w:vertAlign w:val="baseline"/>
          <w:lang w:val="zh-TW" w:eastAsia="zh-TW" w:bidi="ar-SA"/>
        </w:rPr>
        <w:t>持续推动</w:t>
      </w:r>
      <w:r>
        <w:rPr>
          <w:rFonts w:hint="eastAsia" w:ascii="仿宋" w:hAnsi="仿宋" w:eastAsia="仿宋" w:cs="仿宋"/>
          <w:spacing w:val="0"/>
          <w:kern w:val="2"/>
          <w:sz w:val="32"/>
          <w:szCs w:val="32"/>
          <w:vertAlign w:val="baseline"/>
          <w:lang w:val="en-US" w:eastAsia="zh-CN" w:bidi="ar-SA"/>
        </w:rPr>
        <w:t>“8+1”</w:t>
      </w:r>
      <w:r>
        <w:rPr>
          <w:rFonts w:hint="eastAsia" w:ascii="仿宋" w:hAnsi="仿宋" w:eastAsia="仿宋" w:cs="仿宋"/>
          <w:spacing w:val="0"/>
          <w:kern w:val="2"/>
          <w:sz w:val="32"/>
          <w:szCs w:val="32"/>
          <w:vertAlign w:val="baseline"/>
          <w:lang w:val="zh-TW" w:eastAsia="zh-TW" w:bidi="ar-SA"/>
        </w:rPr>
        <w:t>行动各项品牌活动。</w:t>
      </w:r>
    </w:p>
    <w:p>
      <w:pPr>
        <w:spacing w:line="240" w:lineRule="auto"/>
        <w:ind w:firstLine="643" w:firstLineChars="200"/>
        <w:rPr>
          <w:rFonts w:hint="eastAsia" w:ascii="仿宋_GB2312" w:hAnsi="Arial" w:eastAsia="仿宋_GB2312"/>
          <w:b/>
          <w:sz w:val="32"/>
          <w:szCs w:val="24"/>
        </w:rPr>
      </w:pPr>
      <w:r>
        <w:rPr>
          <w:rFonts w:hint="eastAsia" w:ascii="仿宋_GB2312" w:hAnsi="Arial" w:eastAsia="仿宋_GB2312"/>
          <w:b/>
          <w:sz w:val="32"/>
        </w:rPr>
        <w:t>2.社会效益</w:t>
      </w:r>
    </w:p>
    <w:p>
      <w:pPr>
        <w:spacing w:line="360" w:lineRule="auto"/>
        <w:ind w:left="0"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2024年，民盟北京市委</w:t>
      </w:r>
      <w:r>
        <w:rPr>
          <w:rFonts w:hint="eastAsia" w:ascii="仿宋_GB2312" w:hAnsi="仿宋_GB2312" w:eastAsia="仿宋_GB2312" w:cs="仿宋_GB2312"/>
          <w:color w:val="000000"/>
          <w:kern w:val="0"/>
          <w:sz w:val="32"/>
          <w:szCs w:val="32"/>
        </w:rPr>
        <w:t>着力推进省市级民盟组织协同履职。以京津冀协同发展10周年为新起点，探讨三地民盟组织深化合作新模式。选派骨干盟员参加京津冀民盟参政议政交流会和工作会，分别就“大运河可持续发展”“深化教育领域改革”研讨，三地民盟组织“大议政”格局初步形成。以加强高校科技成果转化为主题，主委带队参加华北五省（区、市）盟务工作交流会，有效扩大华北片会影响力。</w:t>
      </w:r>
    </w:p>
    <w:p>
      <w:pPr>
        <w:spacing w:line="360" w:lineRule="auto"/>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2024年</w:t>
      </w:r>
      <w:r>
        <w:rPr>
          <w:rFonts w:hint="eastAsia" w:ascii="仿宋_GB2312" w:eastAsia="仿宋_GB2312" w:cs="宋体" w:hAnsiTheme="minorEastAsia"/>
          <w:bCs/>
          <w:color w:val="000000"/>
          <w:kern w:val="0"/>
          <w:sz w:val="32"/>
          <w:szCs w:val="32"/>
        </w:rPr>
        <w:t>报送建言专报（月报）多篇，实现课题成果转化为社情民意信息全覆盖。连续举办信息专题培训班，首次举办人文社科领域盟员专家座谈会、新盟员信息工作座谈会，积极推动将盟员专业优势转化为建言优势。强化对专家学者的信息约稿力度，信息报送质量明显提升。持续开展“信息沙龙进基层”活动，取得良好成效。</w:t>
      </w:r>
    </w:p>
    <w:p>
      <w:pPr>
        <w:spacing w:line="360" w:lineRule="auto"/>
        <w:ind w:firstLine="640" w:firstLineChars="200"/>
        <w:rPr>
          <w:rFonts w:ascii="仿宋_GB2312" w:eastAsia="仿宋_GB2312"/>
          <w:sz w:val="32"/>
          <w:szCs w:val="32"/>
        </w:rPr>
      </w:pPr>
      <w:r>
        <w:rPr>
          <w:rFonts w:hint="default" w:ascii="仿宋_GB2312" w:hAnsi="Times New Roman" w:eastAsia="仿宋_GB2312"/>
          <w:sz w:val="32"/>
          <w:szCs w:val="32"/>
        </w:rPr>
        <w:t>2024年组织发展工作取得实效。全年发展新盟员541人，其中重点分工占比73%，平均年龄38岁，高层次代表人士46人。不断完善盟员管理和盟籍数据库动态更新机制，人才储备动态管理机制进一步加强。荣获民盟中央“组织工作模范集体”。</w:t>
      </w:r>
    </w:p>
    <w:p>
      <w:pPr>
        <w:ind w:firstLine="643" w:firstLineChars="200"/>
        <w:rPr>
          <w:rFonts w:ascii="仿宋_GB2312" w:eastAsia="仿宋_GB2312"/>
          <w:sz w:val="32"/>
          <w:szCs w:val="32"/>
        </w:rPr>
      </w:pPr>
      <w:r>
        <w:rPr>
          <w:rFonts w:hint="eastAsia" w:ascii="仿宋_GB2312" w:hAnsi="Arial" w:eastAsia="仿宋_GB2312"/>
          <w:b/>
          <w:sz w:val="32"/>
        </w:rPr>
        <w:t>3.环境效益</w:t>
      </w:r>
    </w:p>
    <w:p>
      <w:pPr>
        <w:ind w:firstLine="555"/>
        <w:rPr>
          <w:rFonts w:hint="eastAsia" w:ascii="仿宋_GB2312" w:eastAsia="仿宋_GB2312" w:cs="宋体" w:hAnsiTheme="minorEastAsia"/>
          <w:bCs/>
          <w:color w:val="000000"/>
          <w:kern w:val="0"/>
          <w:sz w:val="32"/>
          <w:szCs w:val="32"/>
        </w:rPr>
      </w:pPr>
      <w:r>
        <w:rPr>
          <w:rFonts w:hint="eastAsia" w:ascii="仿宋" w:eastAsia="仿宋" w:cs="仿宋_GB2312"/>
          <w:sz w:val="32"/>
          <w:szCs w:val="32"/>
        </w:rPr>
        <w:t>未涉及。</w:t>
      </w:r>
    </w:p>
    <w:p>
      <w:pPr>
        <w:ind w:firstLine="643" w:firstLineChars="200"/>
        <w:rPr>
          <w:rFonts w:hint="eastAsia" w:ascii="仿宋_GB2312" w:hAnsi="Arial" w:eastAsia="仿宋_GB2312" w:cs="Times New Roman"/>
          <w:b/>
          <w:kern w:val="2"/>
          <w:sz w:val="32"/>
          <w:szCs w:val="24"/>
        </w:rPr>
      </w:pPr>
      <w:r>
        <w:rPr>
          <w:rFonts w:hint="eastAsia" w:ascii="仿宋_GB2312" w:hAnsi="Arial" w:eastAsia="仿宋_GB2312" w:cs="Times New Roman"/>
          <w:b/>
          <w:kern w:val="2"/>
          <w:sz w:val="32"/>
          <w:szCs w:val="24"/>
          <w:lang w:val="en-US" w:eastAsia="zh-CN"/>
        </w:rPr>
        <w:t>4.</w:t>
      </w:r>
      <w:r>
        <w:rPr>
          <w:rFonts w:hint="eastAsia" w:ascii="仿宋_GB2312" w:hAnsi="Arial" w:eastAsia="仿宋_GB2312" w:cs="Times New Roman"/>
          <w:b/>
          <w:kern w:val="2"/>
          <w:sz w:val="32"/>
          <w:szCs w:val="24"/>
        </w:rPr>
        <w:t>可持续性影响</w:t>
      </w:r>
    </w:p>
    <w:p>
      <w:pPr>
        <w:ind w:firstLine="555"/>
        <w:rPr>
          <w:rFonts w:hint="eastAsia" w:ascii="仿宋_GB2312" w:hAnsi="Times New Roman" w:eastAsia="仿宋_GB2312" w:cs="Times New Roman"/>
          <w:kern w:val="2"/>
          <w:sz w:val="32"/>
          <w:szCs w:val="32"/>
        </w:rPr>
      </w:pPr>
      <w:r>
        <w:rPr>
          <w:rFonts w:hint="default" w:ascii="仿宋_GB2312" w:hAnsi="Times New Roman" w:eastAsia="仿宋_GB2312"/>
          <w:sz w:val="32"/>
          <w:szCs w:val="32"/>
        </w:rPr>
        <w:t>进一步加强对外交流合作，建立长效互动机制。</w:t>
      </w:r>
    </w:p>
    <w:p>
      <w:pPr>
        <w:numPr>
          <w:ilvl w:val="-1"/>
          <w:numId w:val="0"/>
        </w:numPr>
        <w:ind w:firstLine="643" w:firstLineChars="200"/>
        <w:rPr>
          <w:rFonts w:hint="default" w:ascii="仿宋_GB2312" w:hAnsi="宋体" w:eastAsia="仿宋_GB2312" w:cs="宋体"/>
          <w:color w:val="000000"/>
          <w:kern w:val="0"/>
          <w:sz w:val="32"/>
          <w:szCs w:val="32"/>
          <w:lang w:val="en-US" w:eastAsia="zh-CN"/>
        </w:rPr>
      </w:pPr>
      <w:r>
        <w:rPr>
          <w:rFonts w:hint="eastAsia" w:ascii="仿宋_GB2312" w:hAnsi="Arial" w:eastAsia="仿宋_GB2312" w:cs="Times New Roman"/>
          <w:b/>
          <w:kern w:val="2"/>
          <w:sz w:val="32"/>
          <w:szCs w:val="24"/>
          <w:lang w:val="en-US" w:eastAsia="zh-CN"/>
        </w:rPr>
        <w:t>5.</w:t>
      </w:r>
      <w:r>
        <w:rPr>
          <w:rFonts w:hint="eastAsia" w:ascii="仿宋_GB2312" w:hAnsi="Arial" w:eastAsia="仿宋_GB2312" w:cs="Times New Roman"/>
          <w:b/>
          <w:kern w:val="2"/>
          <w:sz w:val="32"/>
          <w:szCs w:val="24"/>
        </w:rPr>
        <w:t>服务对象满意度</w:t>
      </w:r>
    </w:p>
    <w:p>
      <w:pPr>
        <w:ind w:firstLine="555"/>
        <w:rPr>
          <w:rFonts w:hint="eastAsia" w:ascii="仿宋_GB2312" w:hAnsi="Times New Roman" w:eastAsia="仿宋_GB2312" w:cs="Times New Roman"/>
          <w:kern w:val="2"/>
          <w:sz w:val="32"/>
          <w:szCs w:val="32"/>
          <w:lang w:val="en-US" w:eastAsia="zh-CN"/>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年，民盟北京市委胜利召开第十三次代表</w:t>
      </w:r>
      <w:r>
        <w:rPr>
          <w:rFonts w:hint="eastAsia" w:ascii="仿宋_GB2312" w:eastAsia="仿宋_GB2312"/>
          <w:sz w:val="32"/>
          <w:szCs w:val="32"/>
          <w:lang w:eastAsia="zh-CN"/>
        </w:rPr>
        <w:t>大</w:t>
      </w:r>
      <w:r>
        <w:rPr>
          <w:rFonts w:hint="eastAsia" w:ascii="仿宋_GB2312" w:eastAsia="仿宋_GB2312"/>
          <w:sz w:val="32"/>
          <w:szCs w:val="32"/>
        </w:rPr>
        <w:t>会，圆满完成市级组织换届，全年召开主委会13次、常委会4次，以全会形式召开加强自身建设工作会，总结交流经验，发布实施意见，部署重点工作，要求做到“四个全覆盖”，推动全市民盟组织建设质量持续提升。通过召开会议进行思想交流，发现问题、分析问题、解决问题、</w:t>
      </w:r>
      <w:r>
        <w:rPr>
          <w:rFonts w:ascii="仿宋_GB2312" w:eastAsia="仿宋_GB2312"/>
          <w:sz w:val="32"/>
          <w:szCs w:val="32"/>
        </w:rPr>
        <w:t>凝心聚力</w:t>
      </w:r>
      <w:r>
        <w:rPr>
          <w:rFonts w:hint="eastAsia" w:ascii="仿宋_GB2312" w:eastAsia="仿宋_GB2312"/>
          <w:sz w:val="32"/>
          <w:szCs w:val="32"/>
        </w:rPr>
        <w:t>，</w:t>
      </w:r>
      <w:r>
        <w:rPr>
          <w:rFonts w:ascii="仿宋_GB2312" w:eastAsia="仿宋_GB2312"/>
          <w:sz w:val="32"/>
          <w:szCs w:val="32"/>
        </w:rPr>
        <w:t>对全市广大盟员形成巨大鼓舞，</w:t>
      </w:r>
      <w:r>
        <w:rPr>
          <w:rFonts w:hint="eastAsia" w:ascii="仿宋_GB2312" w:eastAsia="仿宋_GB2312"/>
          <w:sz w:val="32"/>
          <w:szCs w:val="32"/>
        </w:rPr>
        <w:t>受到</w:t>
      </w:r>
      <w:r>
        <w:rPr>
          <w:rFonts w:hint="eastAsia" w:ascii="仿宋_GB2312" w:eastAsia="仿宋_GB2312" w:cs="宋体" w:hAnsiTheme="minorEastAsia"/>
          <w:bCs/>
          <w:color w:val="000000"/>
          <w:kern w:val="0"/>
          <w:sz w:val="32"/>
          <w:szCs w:val="32"/>
        </w:rPr>
        <w:t>北京市各级盟组织一致好评。</w:t>
      </w:r>
    </w:p>
    <w:p>
      <w:pPr>
        <w:spacing w:line="360" w:lineRule="auto"/>
        <w:ind w:firstLine="640" w:firstLineChars="200"/>
        <w:outlineLvl w:val="0"/>
        <w:rPr>
          <w:rFonts w:ascii="黑体" w:hAnsi="黑体" w:eastAsia="黑体" w:cs="仿宋_GB2312"/>
          <w:color w:val="000000"/>
          <w:kern w:val="0"/>
          <w:sz w:val="32"/>
          <w:szCs w:val="32"/>
        </w:rPr>
      </w:pPr>
      <w:bookmarkStart w:id="11" w:name="_Toc132635985"/>
      <w:r>
        <w:rPr>
          <w:rFonts w:hint="eastAsia" w:ascii="黑体" w:hAnsi="黑体" w:eastAsia="黑体" w:cs="仿宋_GB2312"/>
          <w:color w:val="000000"/>
          <w:kern w:val="0"/>
          <w:sz w:val="32"/>
          <w:szCs w:val="32"/>
        </w:rPr>
        <w:t>四、预算管理情况分析</w:t>
      </w:r>
      <w:bookmarkEnd w:id="11"/>
    </w:p>
    <w:p>
      <w:pPr>
        <w:pStyle w:val="3"/>
        <w:spacing w:before="0" w:after="0" w:line="240" w:lineRule="auto"/>
        <w:ind w:firstLine="643" w:firstLineChars="200"/>
        <w:rPr>
          <w:rFonts w:ascii="仿宋_GB2312" w:eastAsia="仿宋_GB2312"/>
        </w:rPr>
      </w:pPr>
      <w:bookmarkStart w:id="12" w:name="_Toc132635986"/>
      <w:r>
        <w:rPr>
          <w:rFonts w:hint="eastAsia" w:ascii="仿宋_GB2312" w:eastAsia="仿宋_GB2312"/>
        </w:rPr>
        <w:t>（一）财务管理</w:t>
      </w:r>
      <w:bookmarkEnd w:id="12"/>
    </w:p>
    <w:p>
      <w:pPr>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1.财务管理制度健全性</w:t>
      </w:r>
    </w:p>
    <w:p>
      <w:pPr>
        <w:spacing w:line="360" w:lineRule="auto"/>
        <w:ind w:firstLine="640" w:firstLineChars="200"/>
        <w:rPr>
          <w:rFonts w:ascii="仿宋_GB2312" w:hAnsi="仿宋_GB2312" w:eastAsia="仿宋_GB2312" w:cs="仿宋_GB2312"/>
          <w:color w:val="000000"/>
          <w:kern w:val="0"/>
          <w:sz w:val="32"/>
          <w:szCs w:val="32"/>
          <w:highlight w:val="red"/>
        </w:rPr>
      </w:pPr>
      <w:r>
        <w:rPr>
          <w:rFonts w:hint="eastAsia" w:ascii="仿宋_GB2312" w:eastAsia="仿宋_GB2312"/>
          <w:sz w:val="32"/>
          <w:szCs w:val="32"/>
        </w:rPr>
        <w:t>民盟北</w:t>
      </w:r>
      <w:r>
        <w:rPr>
          <w:rFonts w:hint="eastAsia" w:ascii="仿宋_GB2312" w:hAnsi="仿宋_GB2312" w:eastAsia="仿宋_GB2312" w:cs="仿宋_GB2312"/>
          <w:color w:val="000000"/>
          <w:kern w:val="0"/>
          <w:sz w:val="32"/>
          <w:szCs w:val="32"/>
        </w:rPr>
        <w:t>京市委制定了《民盟北京市委财务管理制度》《票据管理办法》《民盟北京市委机关现金使用管理办法》《货币资金管理制度》《民盟北京市委机关项目经费使用管理办法（草案）》《民盟北京市委直属组织活动经费管理实施细则》等相关财务制度，财务管理制度比较健全。</w:t>
      </w:r>
    </w:p>
    <w:p>
      <w:pPr>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2.资金使用合规性和安全性</w:t>
      </w:r>
    </w:p>
    <w:p>
      <w:pPr>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资金使用过程中，</w:t>
      </w:r>
      <w:r>
        <w:rPr>
          <w:rFonts w:hint="eastAsia" w:ascii="仿宋_GB2312" w:eastAsia="仿宋_GB2312"/>
          <w:sz w:val="32"/>
          <w:szCs w:val="32"/>
        </w:rPr>
        <w:t>民盟北</w:t>
      </w:r>
      <w:r>
        <w:rPr>
          <w:rFonts w:hint="eastAsia" w:ascii="仿宋_GB2312" w:hAnsi="仿宋_GB2312" w:eastAsia="仿宋_GB2312" w:cs="仿宋_GB2312"/>
          <w:color w:val="000000"/>
          <w:kern w:val="0"/>
          <w:sz w:val="32"/>
          <w:szCs w:val="32"/>
        </w:rPr>
        <w:t>京市委严格按照《民盟北京市委财务管理制度》《民盟北京市委机关现金使用管理办法》《货币资金管理制度》《民盟北京市委机关项目经费使用管理办法（草案）》《民盟北京市委直属组织活动经费管理实施细则》等相关制度执行，资金审批与支付程序比较规范，资金使用合规、安全。</w:t>
      </w:r>
    </w:p>
    <w:p>
      <w:pPr>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3.会计基础信息完善性</w:t>
      </w:r>
    </w:p>
    <w:p>
      <w:p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民盟北</w:t>
      </w:r>
      <w:r>
        <w:rPr>
          <w:rFonts w:hint="eastAsia" w:ascii="仿宋_GB2312" w:hAnsi="仿宋_GB2312" w:eastAsia="仿宋_GB2312" w:cs="仿宋_GB2312"/>
          <w:color w:val="000000"/>
          <w:kern w:val="0"/>
          <w:sz w:val="32"/>
          <w:szCs w:val="32"/>
        </w:rPr>
        <w:t>京市委按照《民盟北京市委财务管理制度》等制度的规定，</w:t>
      </w:r>
      <w:r>
        <w:rPr>
          <w:rFonts w:hint="eastAsia" w:ascii="仿宋_GB2312" w:hAnsi="仿宋_GB2312" w:eastAsia="仿宋_GB2312" w:cs="仿宋_GB2312"/>
          <w:sz w:val="32"/>
          <w:szCs w:val="32"/>
        </w:rPr>
        <w:t>开展预算编制、预算执行等相关工作，规范会计基础工作，保证会计基础信息的真实性、准确性和完整性，会计工作水平和工作质量的不断提高。</w:t>
      </w:r>
    </w:p>
    <w:p>
      <w:pPr>
        <w:pStyle w:val="3"/>
        <w:spacing w:before="0" w:after="0" w:line="240" w:lineRule="auto"/>
        <w:ind w:firstLine="643" w:firstLineChars="200"/>
        <w:rPr>
          <w:rFonts w:ascii="仿宋_GB2312" w:eastAsia="仿宋_GB2312"/>
        </w:rPr>
      </w:pPr>
      <w:bookmarkStart w:id="13" w:name="_Toc132635987"/>
      <w:r>
        <w:rPr>
          <w:rFonts w:hint="eastAsia" w:ascii="仿宋_GB2312" w:eastAsia="仿宋_GB2312"/>
        </w:rPr>
        <w:t>（二）资产管理</w:t>
      </w:r>
      <w:bookmarkEnd w:id="13"/>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1.制度建设</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为有效贯彻党中央、国务院关于“过紧日子”的要求，有效盘活并高效使用资产，加强固定资产管理，保障固定资产的安全完整，</w:t>
      </w:r>
      <w:r>
        <w:rPr>
          <w:rFonts w:hint="eastAsia" w:ascii="仿宋_GB2312" w:eastAsia="仿宋_GB2312"/>
          <w:sz w:val="32"/>
          <w:szCs w:val="32"/>
        </w:rPr>
        <w:t>民盟北</w:t>
      </w:r>
      <w:r>
        <w:rPr>
          <w:rFonts w:hint="eastAsia" w:ascii="仿宋_GB2312" w:hAnsi="仿宋_GB2312" w:eastAsia="仿宋_GB2312" w:cs="仿宋_GB2312"/>
          <w:color w:val="000000"/>
          <w:kern w:val="0"/>
          <w:sz w:val="32"/>
          <w:szCs w:val="32"/>
        </w:rPr>
        <w:t>京市委</w:t>
      </w:r>
      <w:r>
        <w:rPr>
          <w:rFonts w:hint="eastAsia" w:ascii="仿宋_GB2312" w:hAnsi="仿宋_GB2312" w:eastAsia="仿宋_GB2312" w:cs="仿宋_GB2312"/>
          <w:sz w:val="32"/>
          <w:szCs w:val="32"/>
        </w:rPr>
        <w:t>制定了</w:t>
      </w:r>
      <w:r>
        <w:rPr>
          <w:rFonts w:hint="eastAsia" w:ascii="仿宋_GB2312" w:hAnsi="仿宋_GB2312" w:eastAsia="仿宋_GB2312" w:cs="仿宋_GB2312"/>
          <w:color w:val="000000"/>
          <w:kern w:val="0"/>
          <w:sz w:val="32"/>
          <w:szCs w:val="32"/>
        </w:rPr>
        <w:t>《固定资产管理规定》《民盟市委固定资产的内部控制制度》</w:t>
      </w:r>
      <w:r>
        <w:rPr>
          <w:rFonts w:hint="eastAsia" w:ascii="仿宋_GB2312" w:hAnsi="仿宋_GB2312" w:eastAsia="仿宋_GB2312" w:cs="仿宋_GB2312"/>
          <w:sz w:val="32"/>
          <w:szCs w:val="32"/>
        </w:rPr>
        <w:t>。</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2.管理方式</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办公室作为固定资产管理部门，负责</w:t>
      </w:r>
      <w:r>
        <w:rPr>
          <w:rFonts w:hint="eastAsia" w:ascii="仿宋_GB2312" w:eastAsia="仿宋_GB2312"/>
          <w:sz w:val="32"/>
          <w:szCs w:val="32"/>
        </w:rPr>
        <w:t>民盟北</w:t>
      </w:r>
      <w:r>
        <w:rPr>
          <w:rFonts w:hint="eastAsia" w:ascii="仿宋_GB2312" w:hAnsi="仿宋_GB2312" w:eastAsia="仿宋_GB2312" w:cs="仿宋_GB2312"/>
          <w:color w:val="000000"/>
          <w:kern w:val="0"/>
          <w:sz w:val="32"/>
          <w:szCs w:val="32"/>
        </w:rPr>
        <w:t>京市委</w:t>
      </w:r>
      <w:r>
        <w:rPr>
          <w:rFonts w:hint="eastAsia" w:ascii="仿宋_GB2312" w:hAnsi="仿宋_GB2312" w:eastAsia="仿宋_GB2312" w:cs="仿宋_GB2312"/>
          <w:sz w:val="32"/>
          <w:szCs w:val="32"/>
        </w:rPr>
        <w:t>所有固定资产的购置、分配、调拨等管理工作；并建立固定资产的</w:t>
      </w:r>
      <w:r>
        <w:rPr>
          <w:rFonts w:hint="eastAsia" w:ascii="仿宋_GB2312" w:hAnsi="仿宋_GB2312" w:eastAsia="仿宋_GB2312" w:cs="仿宋_GB2312"/>
          <w:sz w:val="32"/>
          <w:szCs w:val="32"/>
          <w:lang w:eastAsia="zh-CN"/>
        </w:rPr>
        <w:t>明细账</w:t>
      </w:r>
      <w:r>
        <w:rPr>
          <w:rFonts w:hint="eastAsia" w:ascii="仿宋_GB2312" w:hAnsi="仿宋_GB2312" w:eastAsia="仿宋_GB2312" w:cs="仿宋_GB2312"/>
          <w:sz w:val="32"/>
          <w:szCs w:val="32"/>
        </w:rPr>
        <w:t>卡，随时掌握固定资产的使用状况。各部室使用的固定资产要严格执行技术操作规程和维护保养制度，确保设备的完好、清洁、维护和安全使用。</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3.资产日常管理</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固定资产管理员应明确固定资产的分类，统一编号，建立固定资产档案，登记账卡，负责审批并办理验收、调拨、报废、封存、启用等事项。负责监督配合使用部室做好设备的使用和维护，确保设备完好提高利用率。</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固定资产增减应编制年度预算,依据预算进行固定资产的增加和处置，对超预算或未列入预算的特殊事项，应履行审批手续。固定资产增减预算按程序报经主管领导批准，固定资产的取得和处置应按权限报各级管理部门审批。</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4.资产转移、盘点及处置</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资产管理员必须对固定资产进行定期清查、盘点，以掌握固定资产的实有数量，查明有无丢失、毁损或未列入</w:t>
      </w:r>
      <w:r>
        <w:rPr>
          <w:rFonts w:hint="eastAsia" w:ascii="仿宋_GB2312" w:hAnsi="仿宋_GB2312" w:eastAsia="仿宋_GB2312" w:cs="仿宋_GB2312"/>
          <w:sz w:val="32"/>
          <w:szCs w:val="32"/>
          <w:lang w:eastAsia="zh-CN"/>
        </w:rPr>
        <w:t>账</w:t>
      </w:r>
      <w:r>
        <w:rPr>
          <w:rFonts w:hint="eastAsia" w:ascii="仿宋_GB2312" w:hAnsi="仿宋_GB2312" w:eastAsia="仿宋_GB2312" w:cs="仿宋_GB2312"/>
          <w:sz w:val="32"/>
          <w:szCs w:val="32"/>
        </w:rPr>
        <w:t>的固定资产，保证账实相符。各部室应协助主管部门定期组织固定资产的盘点，</w:t>
      </w:r>
      <w:r>
        <w:rPr>
          <w:rFonts w:hint="eastAsia" w:ascii="仿宋_GB2312" w:hAnsi="仿宋_GB2312" w:eastAsia="仿宋_GB2312" w:cs="仿宋_GB2312"/>
          <w:sz w:val="32"/>
          <w:szCs w:val="32"/>
          <w:lang w:eastAsia="zh-CN"/>
        </w:rPr>
        <w:t>做到账</w:t>
      </w:r>
      <w:r>
        <w:rPr>
          <w:rFonts w:hint="eastAsia" w:ascii="仿宋_GB2312" w:hAnsi="仿宋_GB2312" w:eastAsia="仿宋_GB2312" w:cs="仿宋_GB2312"/>
          <w:sz w:val="32"/>
          <w:szCs w:val="32"/>
        </w:rPr>
        <w:t>、卡、物三相符。</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各部室使用的固定资产的挪用、调出、报废、位置移动必须经固定资产主管部门批准，未经批准，不得擅自调动、报废，更不能自行外借和变卖。</w:t>
      </w:r>
      <w:r>
        <w:rPr>
          <w:rFonts w:hint="eastAsia" w:ascii="仿宋_GB2312" w:eastAsia="仿宋_GB2312"/>
          <w:sz w:val="32"/>
          <w:szCs w:val="32"/>
        </w:rPr>
        <w:t>民盟北</w:t>
      </w:r>
      <w:r>
        <w:rPr>
          <w:rFonts w:hint="eastAsia" w:ascii="仿宋_GB2312" w:hAnsi="仿宋_GB2312" w:eastAsia="仿宋_GB2312" w:cs="仿宋_GB2312"/>
          <w:color w:val="000000"/>
          <w:kern w:val="0"/>
          <w:sz w:val="32"/>
          <w:szCs w:val="32"/>
        </w:rPr>
        <w:t>京市委</w:t>
      </w:r>
      <w:r>
        <w:rPr>
          <w:rFonts w:hint="eastAsia" w:ascii="仿宋_GB2312" w:hAnsi="仿宋_GB2312" w:eastAsia="仿宋_GB2312" w:cs="仿宋_GB2312"/>
          <w:sz w:val="32"/>
          <w:szCs w:val="32"/>
        </w:rPr>
        <w:t>内部固定资产的调拨与转移，各部室必须通过主管部门同意后，由固定资产管理员办理调拨转移手续，并通知相关的会计进行账、卡交接。</w:t>
      </w:r>
      <w:r>
        <w:rPr>
          <w:rFonts w:hint="eastAsia" w:ascii="仿宋_GB2312" w:eastAsia="仿宋_GB2312"/>
          <w:sz w:val="32"/>
          <w:szCs w:val="32"/>
        </w:rPr>
        <w:t>固定资产报废处理时，须由固定资产管理员提出申请，填写设备报废申请一式三份由管理部门上报主管部门领导批复后，办理报废相关手续。</w:t>
      </w:r>
      <w:r>
        <w:rPr>
          <w:rFonts w:hint="eastAsia" w:ascii="仿宋_GB2312" w:hAnsi="仿宋_GB2312" w:eastAsia="仿宋_GB2312" w:cs="仿宋_GB2312"/>
          <w:sz w:val="32"/>
          <w:szCs w:val="32"/>
        </w:rPr>
        <w:t>未经主管部门同意，各使用部室无权办理设备转移及处理。</w:t>
      </w:r>
    </w:p>
    <w:p>
      <w:pPr>
        <w:pStyle w:val="3"/>
        <w:spacing w:before="0" w:after="0" w:line="240" w:lineRule="auto"/>
        <w:ind w:firstLine="643" w:firstLineChars="200"/>
        <w:rPr>
          <w:rFonts w:ascii="仿宋_GB2312" w:eastAsia="仿宋_GB2312"/>
        </w:rPr>
      </w:pPr>
      <w:bookmarkStart w:id="14" w:name="_Toc132635988"/>
      <w:r>
        <w:rPr>
          <w:rFonts w:hint="eastAsia" w:ascii="仿宋_GB2312" w:eastAsia="仿宋_GB2312"/>
        </w:rPr>
        <w:t>（三）绩效管理</w:t>
      </w:r>
      <w:bookmarkEnd w:id="14"/>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eastAsia="仿宋_GB2312"/>
          <w:sz w:val="32"/>
          <w:szCs w:val="32"/>
        </w:rPr>
        <w:t>民盟北</w:t>
      </w:r>
      <w:r>
        <w:rPr>
          <w:rFonts w:hint="eastAsia" w:ascii="仿宋_GB2312" w:hAnsi="仿宋_GB2312" w:eastAsia="仿宋_GB2312" w:cs="仿宋_GB2312"/>
          <w:color w:val="000000"/>
          <w:kern w:val="0"/>
          <w:sz w:val="32"/>
          <w:szCs w:val="32"/>
        </w:rPr>
        <w:t>京市委</w:t>
      </w:r>
      <w:r>
        <w:rPr>
          <w:rFonts w:hint="eastAsia" w:ascii="仿宋_GB2312" w:hAnsi="仿宋_GB2312" w:eastAsia="仿宋_GB2312" w:cs="仿宋_GB2312"/>
          <w:sz w:val="32"/>
          <w:szCs w:val="32"/>
        </w:rPr>
        <w:t>通过开展事中监控、事后评价方式，持续推进预算资金全过程绩效管理。执行项目安排有方案、有绩效、有责任人的要求，严格落实按审核结果安排预算。并按照财政要求对</w:t>
      </w:r>
      <w:r>
        <w:rPr>
          <w:rFonts w:hint="eastAsia" w:ascii="仿宋_GB2312" w:eastAsia="仿宋_GB2312"/>
          <w:sz w:val="32"/>
          <w:szCs w:val="32"/>
        </w:rPr>
        <w:t>民盟北</w:t>
      </w:r>
      <w:r>
        <w:rPr>
          <w:rFonts w:hint="eastAsia" w:ascii="仿宋_GB2312" w:hAnsi="仿宋_GB2312" w:eastAsia="仿宋_GB2312" w:cs="仿宋_GB2312"/>
          <w:color w:val="000000"/>
          <w:kern w:val="0"/>
          <w:sz w:val="32"/>
          <w:szCs w:val="32"/>
        </w:rPr>
        <w:t>京市委</w:t>
      </w:r>
      <w:r>
        <w:rPr>
          <w:rFonts w:hint="eastAsia" w:ascii="仿宋_GB2312" w:hAnsi="仿宋_GB2312" w:eastAsia="仿宋_GB2312" w:cs="仿宋_GB2312"/>
          <w:sz w:val="32"/>
          <w:szCs w:val="32"/>
        </w:rPr>
        <w:t>切实推动财政资金使用开展绩效评价，评价项目</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个，占部门财政预算项目总数的100.00%，涉及金额218</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001118万元，其中，绩效评价项目1个，涉及金额</w:t>
      </w:r>
      <w:r>
        <w:rPr>
          <w:rFonts w:hint="eastAsia" w:ascii="仿宋_GB2312" w:hAnsi="仿宋_GB2312" w:eastAsia="仿宋_GB2312" w:cs="仿宋_GB2312"/>
          <w:sz w:val="32"/>
          <w:szCs w:val="32"/>
          <w:lang w:val="en-US" w:eastAsia="zh-CN"/>
        </w:rPr>
        <w:t>25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0万元；单位自评项目</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个，涉及金额</w:t>
      </w:r>
      <w:r>
        <w:rPr>
          <w:rFonts w:hint="eastAsia" w:ascii="仿宋_GB2312" w:hAnsi="仿宋_GB2312" w:eastAsia="仿宋_GB2312" w:cs="仿宋_GB2312"/>
          <w:sz w:val="32"/>
          <w:szCs w:val="32"/>
          <w:lang w:val="en-US" w:eastAsia="zh-CN"/>
        </w:rPr>
        <w:t>192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01118万元。</w:t>
      </w:r>
      <w:bookmarkStart w:id="15" w:name="_Toc132635989"/>
      <w:bookmarkStart w:id="16" w:name="_Hlk103872530"/>
    </w:p>
    <w:p>
      <w:pPr>
        <w:pStyle w:val="3"/>
        <w:spacing w:before="0" w:after="0" w:line="240" w:lineRule="auto"/>
        <w:ind w:firstLine="643" w:firstLineChars="200"/>
        <w:rPr>
          <w:rFonts w:ascii="仿宋_GB2312" w:eastAsia="仿宋_GB2312"/>
        </w:rPr>
      </w:pPr>
      <w:r>
        <w:rPr>
          <w:rFonts w:hint="eastAsia" w:ascii="仿宋_GB2312" w:eastAsia="仿宋_GB2312"/>
        </w:rPr>
        <w:t>（四）结转结余率</w:t>
      </w:r>
      <w:bookmarkEnd w:id="15"/>
    </w:p>
    <w:p>
      <w:pPr>
        <w:spacing w:line="360" w:lineRule="auto"/>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2023年</w:t>
      </w:r>
      <w:r>
        <w:rPr>
          <w:rFonts w:hint="eastAsia" w:ascii="仿宋_GB2312" w:eastAsia="仿宋_GB2312"/>
          <w:sz w:val="32"/>
          <w:szCs w:val="32"/>
          <w:highlight w:val="none"/>
          <w:lang w:val="en-US" w:eastAsia="zh-CN"/>
        </w:rPr>
        <w:t>度，民盟北京市委</w:t>
      </w:r>
      <w:r>
        <w:rPr>
          <w:rFonts w:hint="eastAsia" w:ascii="仿宋_GB2312" w:eastAsia="仿宋_GB2312"/>
          <w:sz w:val="32"/>
          <w:szCs w:val="32"/>
          <w:highlight w:val="none"/>
        </w:rPr>
        <w:t>结转结余资金</w:t>
      </w:r>
      <w:r>
        <w:rPr>
          <w:rFonts w:hint="eastAsia" w:ascii="仿宋_GB2312" w:eastAsia="仿宋_GB2312"/>
          <w:sz w:val="32"/>
          <w:szCs w:val="32"/>
          <w:highlight w:val="none"/>
          <w:lang w:val="en-US" w:eastAsia="zh-CN"/>
        </w:rPr>
        <w:t>总额为</w:t>
      </w:r>
      <w:r>
        <w:rPr>
          <w:rFonts w:hint="eastAsia" w:ascii="仿宋_GB2312" w:eastAsia="仿宋_GB2312"/>
          <w:sz w:val="32"/>
          <w:szCs w:val="32"/>
          <w:highlight w:val="none"/>
        </w:rPr>
        <w:t>82.410339万元，预算支出数</w:t>
      </w:r>
      <w:r>
        <w:rPr>
          <w:rFonts w:hint="eastAsia" w:ascii="仿宋_GB2312" w:eastAsia="仿宋_GB2312"/>
          <w:sz w:val="32"/>
          <w:szCs w:val="32"/>
          <w:highlight w:val="none"/>
          <w:lang w:val="en-US" w:eastAsia="zh-CN"/>
        </w:rPr>
        <w:t>总额为</w:t>
      </w:r>
      <w:r>
        <w:rPr>
          <w:rFonts w:hint="eastAsia" w:ascii="仿宋_GB2312" w:eastAsia="仿宋_GB2312"/>
          <w:sz w:val="32"/>
          <w:szCs w:val="32"/>
          <w:highlight w:val="none"/>
        </w:rPr>
        <w:t>1</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845.529998万元，结转结余率</w:t>
      </w:r>
      <w:r>
        <w:rPr>
          <w:rFonts w:hint="eastAsia" w:ascii="仿宋_GB2312" w:hAnsi="仿宋_GB2312" w:eastAsia="仿宋_GB2312" w:cs="仿宋_GB2312"/>
          <w:sz w:val="32"/>
          <w:szCs w:val="32"/>
          <w:highlight w:val="none"/>
        </w:rPr>
        <w:t>=结转结余总额/支出预算数</w:t>
      </w:r>
      <w:r>
        <w:rPr>
          <w:rFonts w:hint="eastAsia" w:ascii="仿宋_GB2312" w:hAnsi="仿宋_GB2312" w:eastAsia="仿宋_GB2312" w:cs="仿宋_GB2312"/>
          <w:sz w:val="32"/>
          <w:szCs w:val="32"/>
          <w:highlight w:val="none"/>
          <w:lang w:val="en-US" w:eastAsia="zh-CN"/>
        </w:rPr>
        <w:t>=</w:t>
      </w:r>
      <w:r>
        <w:rPr>
          <w:rFonts w:hint="eastAsia" w:ascii="仿宋_GB2312" w:eastAsia="仿宋_GB2312"/>
          <w:sz w:val="32"/>
          <w:szCs w:val="32"/>
          <w:highlight w:val="none"/>
        </w:rPr>
        <w:t>82.410339</w:t>
      </w:r>
      <w:r>
        <w:rPr>
          <w:rFonts w:hint="eastAsia" w:ascii="仿宋_GB2312" w:hAnsi="仿宋_GB2312" w:eastAsia="仿宋_GB2312" w:cs="仿宋_GB2312"/>
          <w:sz w:val="32"/>
          <w:szCs w:val="32"/>
          <w:highlight w:val="none"/>
        </w:rPr>
        <w:t>/</w:t>
      </w:r>
      <w:r>
        <w:rPr>
          <w:rFonts w:hint="eastAsia" w:ascii="仿宋_GB2312" w:eastAsia="仿宋_GB2312"/>
          <w:sz w:val="32"/>
          <w:szCs w:val="32"/>
          <w:highlight w:val="none"/>
        </w:rPr>
        <w:t>1</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845.529998</w:t>
      </w:r>
      <w:r>
        <w:rPr>
          <w:rFonts w:hint="eastAsia" w:ascii="仿宋_GB2312" w:hAnsi="仿宋_GB2312" w:eastAsia="仿宋_GB2312" w:cs="仿宋_GB2312"/>
          <w:sz w:val="32"/>
          <w:szCs w:val="32"/>
          <w:highlight w:val="none"/>
        </w:rPr>
        <w:t>*100%=</w:t>
      </w:r>
      <w:r>
        <w:rPr>
          <w:rFonts w:hint="eastAsia" w:ascii="仿宋_GB2312" w:eastAsia="仿宋_GB2312"/>
          <w:sz w:val="32"/>
          <w:szCs w:val="32"/>
          <w:highlight w:val="none"/>
        </w:rPr>
        <w:t>4.</w:t>
      </w:r>
      <w:r>
        <w:rPr>
          <w:rFonts w:hint="eastAsia" w:ascii="仿宋_GB2312" w:eastAsia="仿宋_GB2312"/>
          <w:sz w:val="32"/>
          <w:szCs w:val="32"/>
          <w:highlight w:val="none"/>
          <w:lang w:val="en-US" w:eastAsia="zh-CN"/>
        </w:rPr>
        <w:t>47</w:t>
      </w:r>
      <w:r>
        <w:rPr>
          <w:rFonts w:hint="eastAsia" w:ascii="仿宋_GB2312" w:eastAsia="仿宋_GB2312"/>
          <w:sz w:val="32"/>
          <w:szCs w:val="32"/>
          <w:highlight w:val="none"/>
        </w:rPr>
        <w:t>%。</w:t>
      </w:r>
    </w:p>
    <w:p>
      <w:pPr>
        <w:spacing w:line="360" w:lineRule="auto"/>
        <w:ind w:firstLine="640" w:firstLineChars="200"/>
        <w:rPr>
          <w:rFonts w:hint="default" w:ascii="仿宋_GB2312" w:eastAsia="仿宋_GB2312"/>
          <w:sz w:val="32"/>
          <w:szCs w:val="32"/>
          <w:highlight w:val="none"/>
          <w:lang w:val="en-US" w:eastAsia="zh-CN"/>
        </w:rPr>
      </w:pP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年度，民盟北京市委结转结余资金总额为37</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933454万元，预算支出总额为</w:t>
      </w:r>
      <w:r>
        <w:rPr>
          <w:rFonts w:hint="eastAsia" w:ascii="仿宋_GB2312" w:hAnsi="仿宋_GB2312" w:eastAsia="仿宋_GB2312" w:cs="仿宋_GB2312"/>
          <w:color w:val="000000"/>
          <w:kern w:val="0"/>
          <w:sz w:val="32"/>
          <w:szCs w:val="32"/>
          <w:highlight w:val="none"/>
        </w:rPr>
        <w:t>1,832.067150</w:t>
      </w:r>
      <w:r>
        <w:rPr>
          <w:rFonts w:hint="eastAsia" w:ascii="仿宋_GB2312" w:hAnsi="仿宋_GB2312" w:eastAsia="仿宋_GB2312" w:cs="仿宋_GB2312"/>
          <w:sz w:val="32"/>
          <w:szCs w:val="32"/>
          <w:highlight w:val="none"/>
        </w:rPr>
        <w:t>万元，结转结余率=37</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933454/</w:t>
      </w:r>
      <w:r>
        <w:rPr>
          <w:rFonts w:hint="eastAsia" w:ascii="仿宋_GB2312" w:hAnsi="仿宋_GB2312" w:eastAsia="仿宋_GB2312" w:cs="仿宋_GB2312"/>
          <w:color w:val="000000"/>
          <w:kern w:val="0"/>
          <w:sz w:val="32"/>
          <w:szCs w:val="32"/>
          <w:highlight w:val="none"/>
        </w:rPr>
        <w:t>1,832.067150</w:t>
      </w:r>
      <w:r>
        <w:rPr>
          <w:rFonts w:hint="eastAsia" w:ascii="仿宋_GB2312" w:hAnsi="仿宋_GB2312" w:eastAsia="仿宋_GB2312" w:cs="仿宋_GB2312"/>
          <w:sz w:val="32"/>
          <w:szCs w:val="32"/>
          <w:highlight w:val="none"/>
        </w:rPr>
        <w:t>*100%=</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07</w:t>
      </w:r>
      <w:r>
        <w:rPr>
          <w:rFonts w:hint="eastAsia" w:ascii="仿宋_GB2312" w:hAnsi="仿宋_GB2312" w:eastAsia="仿宋_GB2312" w:cs="仿宋_GB2312"/>
          <w:sz w:val="32"/>
          <w:szCs w:val="32"/>
          <w:highlight w:val="none"/>
        </w:rPr>
        <w:t>%。</w:t>
      </w:r>
      <w:bookmarkStart w:id="17" w:name="_Toc132635990"/>
      <w:r>
        <w:rPr>
          <w:rFonts w:hint="eastAsia" w:ascii="仿宋_GB2312" w:hAnsi="仿宋_GB2312" w:eastAsia="仿宋_GB2312" w:cs="仿宋_GB2312"/>
          <w:kern w:val="2"/>
          <w:sz w:val="32"/>
          <w:szCs w:val="32"/>
          <w:highlight w:val="none"/>
          <w:lang w:val="en-US" w:eastAsia="zh-CN"/>
        </w:rPr>
        <w:t>2024年结余结转率较2023年下降了2.40%。</w:t>
      </w:r>
    </w:p>
    <w:p>
      <w:pPr>
        <w:pStyle w:val="3"/>
        <w:spacing w:before="0" w:after="0" w:line="240" w:lineRule="auto"/>
        <w:ind w:firstLine="643" w:firstLineChars="200"/>
        <w:rPr>
          <w:rFonts w:hint="default" w:ascii="仿宋_GB2312" w:eastAsia="仿宋_GB2312"/>
          <w:lang w:val="en-US" w:eastAsia="zh-CN"/>
        </w:rPr>
      </w:pPr>
      <w:r>
        <w:rPr>
          <w:rFonts w:hint="eastAsia" w:ascii="仿宋_GB2312" w:eastAsia="仿宋_GB2312"/>
        </w:rPr>
        <w:t>（五）部门预决算差异率</w:t>
      </w:r>
      <w:bookmarkEnd w:id="17"/>
    </w:p>
    <w:p>
      <w:pPr>
        <w:ind w:firstLine="640" w:firstLineChars="200"/>
        <w:rPr>
          <w:rFonts w:hint="eastAsia" w:ascii="仿宋_GB2312" w:hAnsi="仿宋_GB2312" w:eastAsia="仿宋_GB2312" w:cs="仿宋_GB2312"/>
          <w:sz w:val="32"/>
          <w:szCs w:val="32"/>
          <w:highlight w:val="none"/>
          <w:lang w:eastAsia="zh-CN"/>
        </w:rPr>
      </w:pP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年，</w:t>
      </w:r>
      <w:r>
        <w:rPr>
          <w:rFonts w:hint="eastAsia" w:ascii="仿宋_GB2312" w:hAnsi="Times New Roman" w:eastAsia="仿宋_GB2312" w:cs="Times New Roman"/>
          <w:sz w:val="32"/>
          <w:szCs w:val="32"/>
          <w:highlight w:val="none"/>
          <w:lang w:val="en-US" w:eastAsia="zh-CN"/>
        </w:rPr>
        <w:t>民盟北京市委</w:t>
      </w:r>
      <w:r>
        <w:rPr>
          <w:rFonts w:hint="eastAsia" w:ascii="仿宋_GB2312" w:eastAsia="仿宋_GB2312"/>
          <w:sz w:val="32"/>
          <w:szCs w:val="32"/>
          <w:highlight w:val="none"/>
        </w:rPr>
        <w:t>批复预算资金1</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844</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693954万元，部门决算支出金额为</w:t>
      </w:r>
      <w:r>
        <w:rPr>
          <w:rFonts w:hint="eastAsia" w:ascii="仿宋_GB2312" w:hAnsi="Times New Roman" w:eastAsia="仿宋_GB2312" w:cs="Times New Roman"/>
          <w:kern w:val="2"/>
          <w:sz w:val="32"/>
          <w:szCs w:val="32"/>
          <w:highlight w:val="none"/>
        </w:rPr>
        <w:t>1</w:t>
      </w:r>
      <w:r>
        <w:rPr>
          <w:rFonts w:hint="eastAsia" w:ascii="仿宋_GB2312" w:hAnsi="Times New Roman" w:eastAsia="仿宋_GB2312" w:cs="Times New Roman"/>
          <w:kern w:val="2"/>
          <w:sz w:val="32"/>
          <w:szCs w:val="32"/>
          <w:highlight w:val="none"/>
          <w:lang w:val="en-US" w:eastAsia="zh-CN"/>
        </w:rPr>
        <w:t>,</w:t>
      </w:r>
      <w:r>
        <w:rPr>
          <w:rFonts w:hint="eastAsia" w:ascii="仿宋_GB2312" w:hAnsi="Times New Roman" w:eastAsia="仿宋_GB2312" w:cs="Times New Roman"/>
          <w:kern w:val="2"/>
          <w:sz w:val="32"/>
          <w:szCs w:val="32"/>
          <w:highlight w:val="none"/>
        </w:rPr>
        <w:t>794</w:t>
      </w:r>
      <w:r>
        <w:rPr>
          <w:rFonts w:hint="eastAsia" w:ascii="仿宋_GB2312" w:hAnsi="Times New Roman" w:eastAsia="仿宋_GB2312" w:cs="Times New Roman"/>
          <w:kern w:val="2"/>
          <w:sz w:val="32"/>
          <w:szCs w:val="32"/>
          <w:highlight w:val="none"/>
          <w:lang w:val="en-US" w:eastAsia="zh-CN"/>
        </w:rPr>
        <w:t>.</w:t>
      </w:r>
      <w:r>
        <w:rPr>
          <w:rFonts w:hint="eastAsia" w:ascii="仿宋_GB2312" w:hAnsi="Times New Roman" w:eastAsia="仿宋_GB2312" w:cs="Times New Roman"/>
          <w:kern w:val="2"/>
          <w:sz w:val="32"/>
          <w:szCs w:val="32"/>
          <w:highlight w:val="none"/>
        </w:rPr>
        <w:t>133696</w:t>
      </w:r>
      <w:r>
        <w:rPr>
          <w:rFonts w:hint="eastAsia" w:ascii="仿宋_GB2312" w:eastAsia="仿宋_GB2312"/>
          <w:sz w:val="32"/>
          <w:szCs w:val="32"/>
          <w:highlight w:val="none"/>
        </w:rPr>
        <w:t>万元；</w:t>
      </w:r>
      <w:r>
        <w:rPr>
          <w:rFonts w:hint="eastAsia" w:ascii="仿宋_GB2312" w:hAnsi="Times New Roman" w:eastAsia="仿宋_GB2312" w:cs="Times New Roman"/>
          <w:sz w:val="32"/>
          <w:szCs w:val="32"/>
          <w:highlight w:val="none"/>
          <w:lang w:val="en-US" w:eastAsia="zh-CN"/>
        </w:rPr>
        <w:t>民盟北京市委</w:t>
      </w:r>
      <w:r>
        <w:rPr>
          <w:rFonts w:hint="eastAsia" w:ascii="仿宋_GB2312" w:eastAsia="仿宋_GB2312"/>
          <w:sz w:val="32"/>
          <w:szCs w:val="32"/>
          <w:highlight w:val="none"/>
        </w:rPr>
        <w:t>部门预决算差异率=（</w:t>
      </w:r>
      <w:r>
        <w:rPr>
          <w:rFonts w:hint="eastAsia" w:ascii="仿宋_GB2312" w:hAnsi="Times New Roman" w:eastAsia="仿宋_GB2312" w:cs="Times New Roman"/>
          <w:kern w:val="2"/>
          <w:sz w:val="32"/>
          <w:szCs w:val="32"/>
          <w:highlight w:val="none"/>
        </w:rPr>
        <w:t>1</w:t>
      </w:r>
      <w:r>
        <w:rPr>
          <w:rFonts w:hint="eastAsia" w:ascii="仿宋_GB2312" w:hAnsi="Times New Roman" w:eastAsia="仿宋_GB2312" w:cs="Times New Roman"/>
          <w:kern w:val="2"/>
          <w:sz w:val="32"/>
          <w:szCs w:val="32"/>
          <w:highlight w:val="none"/>
          <w:lang w:val="en-US" w:eastAsia="zh-CN"/>
        </w:rPr>
        <w:t>,</w:t>
      </w:r>
      <w:r>
        <w:rPr>
          <w:rFonts w:hint="eastAsia" w:ascii="仿宋_GB2312" w:hAnsi="Times New Roman" w:eastAsia="仿宋_GB2312" w:cs="Times New Roman"/>
          <w:kern w:val="2"/>
          <w:sz w:val="32"/>
          <w:szCs w:val="32"/>
          <w:highlight w:val="none"/>
        </w:rPr>
        <w:t>794</w:t>
      </w:r>
      <w:r>
        <w:rPr>
          <w:rFonts w:hint="eastAsia" w:ascii="仿宋_GB2312" w:hAnsi="Times New Roman" w:eastAsia="仿宋_GB2312" w:cs="Times New Roman"/>
          <w:kern w:val="2"/>
          <w:sz w:val="32"/>
          <w:szCs w:val="32"/>
          <w:highlight w:val="none"/>
          <w:lang w:val="en-US" w:eastAsia="zh-CN"/>
        </w:rPr>
        <w:t>.</w:t>
      </w:r>
      <w:r>
        <w:rPr>
          <w:rFonts w:hint="eastAsia" w:ascii="仿宋_GB2312" w:hAnsi="Times New Roman" w:eastAsia="仿宋_GB2312" w:cs="Times New Roman"/>
          <w:kern w:val="2"/>
          <w:sz w:val="32"/>
          <w:szCs w:val="32"/>
          <w:highlight w:val="none"/>
        </w:rPr>
        <w:t>133696</w:t>
      </w:r>
      <w:r>
        <w:rPr>
          <w:rFonts w:hint="eastAsia" w:ascii="仿宋_GB2312" w:eastAsia="仿宋_GB2312"/>
          <w:sz w:val="32"/>
          <w:szCs w:val="32"/>
          <w:highlight w:val="none"/>
        </w:rPr>
        <w:t>-1</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844</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693954）/1</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844</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693954=</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74</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低于</w:t>
      </w:r>
      <w:bookmarkEnd w:id="16"/>
      <w:r>
        <w:rPr>
          <w:rFonts w:hint="eastAsia" w:ascii="仿宋_GB2312" w:hAnsi="Times New Roman" w:eastAsia="仿宋_GB2312" w:cs="Times New Roman"/>
          <w:sz w:val="32"/>
          <w:szCs w:val="32"/>
          <w:highlight w:val="none"/>
          <w:lang w:val="en-US" w:eastAsia="zh-CN"/>
        </w:rPr>
        <w:t>北京市</w:t>
      </w:r>
      <w:r>
        <w:rPr>
          <w:rFonts w:hint="eastAsia" w:ascii="仿宋_GB2312" w:hAnsi="Times New Roman" w:eastAsia="仿宋_GB2312" w:cs="Times New Roman"/>
          <w:sz w:val="32"/>
          <w:szCs w:val="32"/>
          <w:highlight w:val="none"/>
        </w:rPr>
        <w:t>部门预决算</w:t>
      </w:r>
      <w:r>
        <w:rPr>
          <w:rFonts w:hint="eastAsia" w:ascii="仿宋_GB2312" w:hAnsi="Times New Roman" w:eastAsia="仿宋_GB2312" w:cs="Times New Roman"/>
          <w:sz w:val="32"/>
          <w:szCs w:val="32"/>
          <w:highlight w:val="none"/>
          <w:lang w:val="en-US" w:eastAsia="zh-CN"/>
        </w:rPr>
        <w:t>平均</w:t>
      </w:r>
      <w:r>
        <w:rPr>
          <w:rFonts w:hint="eastAsia" w:ascii="仿宋_GB2312" w:hAnsi="Times New Roman" w:eastAsia="仿宋_GB2312" w:cs="Times New Roman"/>
          <w:sz w:val="32"/>
          <w:szCs w:val="32"/>
          <w:highlight w:val="none"/>
        </w:rPr>
        <w:t>差异率</w:t>
      </w:r>
      <w:r>
        <w:rPr>
          <w:rFonts w:hint="eastAsia" w:ascii="仿宋_GB2312" w:hAnsi="Times New Roman" w:eastAsia="仿宋_GB2312" w:cs="Times New Roman"/>
          <w:sz w:val="32"/>
          <w:szCs w:val="32"/>
          <w:highlight w:val="none"/>
          <w:lang w:eastAsia="zh-CN"/>
        </w:rPr>
        <w:t>为</w:t>
      </w:r>
      <w:r>
        <w:rPr>
          <w:rFonts w:hint="eastAsia" w:ascii="仿宋_GB2312" w:hAnsi="Times New Roman" w:eastAsia="仿宋_GB2312" w:cs="Times New Roman"/>
          <w:sz w:val="32"/>
          <w:szCs w:val="32"/>
          <w:highlight w:val="none"/>
        </w:rPr>
        <w:t>28.3%</w:t>
      </w:r>
      <w:r>
        <w:rPr>
          <w:rFonts w:hint="eastAsia" w:ascii="仿宋_GB2312" w:hAnsi="Times New Roman" w:eastAsia="仿宋_GB2312" w:cs="Times New Roman"/>
          <w:sz w:val="32"/>
          <w:szCs w:val="32"/>
          <w:highlight w:val="none"/>
          <w:lang w:eastAsia="zh-CN"/>
        </w:rPr>
        <w:t>。</w:t>
      </w:r>
    </w:p>
    <w:p>
      <w:pPr>
        <w:spacing w:line="360" w:lineRule="auto"/>
        <w:ind w:firstLine="640" w:firstLineChars="200"/>
        <w:outlineLvl w:val="0"/>
        <w:rPr>
          <w:rFonts w:ascii="黑体" w:hAnsi="黑体" w:eastAsia="黑体" w:cs="仿宋_GB2312"/>
          <w:sz w:val="32"/>
          <w:szCs w:val="32"/>
        </w:rPr>
      </w:pPr>
      <w:bookmarkStart w:id="18" w:name="_Toc132635991"/>
      <w:r>
        <w:rPr>
          <w:rFonts w:hint="eastAsia" w:ascii="黑体" w:hAnsi="黑体" w:eastAsia="黑体" w:cs="仿宋_GB2312"/>
          <w:sz w:val="32"/>
          <w:szCs w:val="32"/>
        </w:rPr>
        <w:t>五、总体评价结论</w:t>
      </w:r>
      <w:bookmarkEnd w:id="18"/>
    </w:p>
    <w:p>
      <w:pPr>
        <w:pStyle w:val="3"/>
        <w:spacing w:before="0" w:after="0" w:line="240" w:lineRule="auto"/>
        <w:ind w:firstLine="643" w:firstLineChars="200"/>
        <w:rPr>
          <w:rFonts w:ascii="仿宋_GB2312" w:eastAsia="仿宋_GB2312"/>
        </w:rPr>
      </w:pPr>
      <w:bookmarkStart w:id="19" w:name="_Toc132635992"/>
      <w:r>
        <w:rPr>
          <w:rFonts w:hint="eastAsia" w:ascii="仿宋_GB2312" w:eastAsia="仿宋_GB2312"/>
        </w:rPr>
        <w:t>（一）评价得分情况</w:t>
      </w:r>
      <w:bookmarkEnd w:id="19"/>
    </w:p>
    <w:p>
      <w:pPr>
        <w:spacing w:line="360" w:lineRule="auto"/>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rPr>
        <w:t>民盟北京市委202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年度部门整体绩效评价得分为</w:t>
      </w:r>
      <w:r>
        <w:rPr>
          <w:rFonts w:hint="eastAsia" w:ascii="仿宋_GB2312" w:hAnsi="仿宋_GB2312" w:eastAsia="仿宋_GB2312" w:cs="仿宋_GB2312"/>
          <w:sz w:val="32"/>
          <w:szCs w:val="32"/>
          <w:highlight w:val="none"/>
        </w:rPr>
        <w:t>93.09分，绩效级别为“优”。其中，当年预算执行情况19.59分，整体绩效目标实现情况5</w:t>
      </w:r>
      <w:r>
        <w:rPr>
          <w:rFonts w:hint="eastAsia" w:ascii="仿宋_GB2312" w:hAnsi="仿宋_GB2312" w:eastAsia="仿宋_GB2312" w:cs="仿宋_GB2312"/>
          <w:sz w:val="32"/>
          <w:szCs w:val="32"/>
          <w:highlight w:val="none"/>
          <w:lang w:val="en-US" w:eastAsia="zh-CN"/>
        </w:rPr>
        <w:t>6</w:t>
      </w:r>
      <w:r>
        <w:rPr>
          <w:rFonts w:hint="eastAsia" w:ascii="仿宋_GB2312" w:hAnsi="仿宋_GB2312" w:eastAsia="仿宋_GB2312" w:cs="仿宋_GB2312"/>
          <w:sz w:val="32"/>
          <w:szCs w:val="32"/>
          <w:highlight w:val="none"/>
        </w:rPr>
        <w:t>分，预算管理情况1</w:t>
      </w:r>
      <w:r>
        <w:rPr>
          <w:rFonts w:hint="eastAsia" w:ascii="仿宋_GB2312" w:hAnsi="仿宋_GB2312" w:eastAsia="仿宋_GB2312" w:cs="仿宋_GB2312"/>
          <w:sz w:val="32"/>
          <w:szCs w:val="32"/>
          <w:highlight w:val="none"/>
          <w:lang w:val="en-US" w:eastAsia="zh-CN"/>
        </w:rPr>
        <w:t>7.50</w:t>
      </w:r>
      <w:r>
        <w:rPr>
          <w:rFonts w:hint="eastAsia" w:ascii="仿宋_GB2312" w:hAnsi="仿宋_GB2312" w:eastAsia="仿宋_GB2312" w:cs="仿宋_GB2312"/>
          <w:sz w:val="32"/>
          <w:szCs w:val="32"/>
          <w:highlight w:val="none"/>
        </w:rPr>
        <w:t>分。</w:t>
      </w:r>
    </w:p>
    <w:p>
      <w:pPr>
        <w:pStyle w:val="3"/>
        <w:spacing w:before="0" w:after="0" w:line="240" w:lineRule="auto"/>
        <w:ind w:firstLine="643" w:firstLineChars="200"/>
        <w:rPr>
          <w:rFonts w:ascii="仿宋_GB2312" w:eastAsia="仿宋_GB2312"/>
        </w:rPr>
      </w:pPr>
      <w:bookmarkStart w:id="20" w:name="_Toc132635993"/>
      <w:r>
        <w:rPr>
          <w:rFonts w:hint="eastAsia" w:ascii="仿宋_GB2312" w:eastAsia="仿宋_GB2312"/>
        </w:rPr>
        <w:t>（二）存在的问题及原因分析</w:t>
      </w:r>
      <w:bookmarkEnd w:id="20"/>
    </w:p>
    <w:p>
      <w:pPr>
        <w:ind w:firstLine="640" w:firstLineChars="200"/>
        <w:rPr>
          <w:rFonts w:ascii="仿宋_GB2312" w:eastAsia="仿宋_GB2312"/>
          <w:sz w:val="32"/>
          <w:szCs w:val="32"/>
        </w:rPr>
      </w:pPr>
      <w:r>
        <w:rPr>
          <w:rFonts w:hint="eastAsia" w:ascii="仿宋_GB2312" w:eastAsia="仿宋_GB2312"/>
          <w:sz w:val="32"/>
          <w:szCs w:val="32"/>
        </w:rPr>
        <w:t>1.绩效管理制度不完善，</w:t>
      </w:r>
      <w:r>
        <w:rPr>
          <w:rFonts w:hint="eastAsia" w:ascii="仿宋_GB2312" w:eastAsia="仿宋_GB2312"/>
          <w:sz w:val="32"/>
          <w:szCs w:val="32"/>
          <w:lang w:val="en-US" w:eastAsia="zh-CN"/>
        </w:rPr>
        <w:t>未单独制定绩效管理制度，《</w:t>
      </w:r>
      <w:r>
        <w:rPr>
          <w:rFonts w:hint="eastAsia" w:ascii="仿宋_GB2312" w:eastAsia="仿宋_GB2312"/>
          <w:sz w:val="32"/>
          <w:szCs w:val="32"/>
        </w:rPr>
        <w:t>民盟北京市委机关项目经费使用管理办法</w:t>
      </w:r>
      <w:r>
        <w:rPr>
          <w:rFonts w:hint="eastAsia" w:ascii="仿宋_GB2312" w:eastAsia="仿宋_GB2312"/>
          <w:sz w:val="32"/>
          <w:szCs w:val="32"/>
          <w:lang w:val="en-US" w:eastAsia="zh-CN"/>
        </w:rPr>
        <w:t>》中</w:t>
      </w:r>
      <w:r>
        <w:rPr>
          <w:rFonts w:hint="eastAsia" w:ascii="仿宋_GB2312" w:eastAsia="仿宋_GB2312"/>
          <w:sz w:val="32"/>
          <w:szCs w:val="32"/>
        </w:rPr>
        <w:t>绩效评价和监督管理</w:t>
      </w:r>
      <w:r>
        <w:rPr>
          <w:rFonts w:hint="eastAsia" w:ascii="仿宋_GB2312" w:eastAsia="仿宋_GB2312"/>
          <w:sz w:val="32"/>
          <w:szCs w:val="32"/>
          <w:lang w:val="en-US" w:eastAsia="zh-CN"/>
        </w:rPr>
        <w:t>内容宽泛</w:t>
      </w:r>
      <w:r>
        <w:rPr>
          <w:rFonts w:hint="eastAsia" w:ascii="仿宋_GB2312" w:eastAsia="仿宋_GB2312"/>
          <w:sz w:val="32"/>
          <w:szCs w:val="32"/>
        </w:rPr>
        <w:t>。</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2.部分项目</w:t>
      </w:r>
      <w:r>
        <w:rPr>
          <w:rFonts w:hint="eastAsia" w:ascii="仿宋_GB2312" w:hAnsi="Cambria" w:eastAsia="仿宋_GB2312"/>
          <w:bCs/>
          <w:kern w:val="0"/>
          <w:sz w:val="32"/>
          <w:szCs w:val="32"/>
        </w:rPr>
        <w:t>绩效目标表填写不完善。一是年度目标与绩效指标内容存在差异，未及时调整；二是部分项目仅设置数量指标、可持续影响指标、满意度指标，且可持续影响</w:t>
      </w:r>
      <w:r>
        <w:rPr>
          <w:rFonts w:hint="eastAsia" w:ascii="仿宋_GB2312" w:hAnsi="Cambria" w:eastAsia="仿宋_GB2312"/>
          <w:bCs/>
          <w:kern w:val="0"/>
          <w:sz w:val="32"/>
          <w:szCs w:val="32"/>
          <w:lang w:eastAsia="zh-CN"/>
        </w:rPr>
        <w:t>指标</w:t>
      </w:r>
      <w:r>
        <w:rPr>
          <w:rFonts w:hint="eastAsia" w:ascii="仿宋_GB2312" w:hAnsi="Cambria" w:eastAsia="仿宋_GB2312"/>
          <w:bCs/>
          <w:kern w:val="0"/>
          <w:sz w:val="32"/>
          <w:szCs w:val="32"/>
        </w:rPr>
        <w:t>内容细化不足、可考量性较差。</w:t>
      </w:r>
    </w:p>
    <w:p>
      <w:pPr>
        <w:ind w:firstLine="640" w:firstLineChars="200"/>
        <w:rPr>
          <w:rFonts w:ascii="仿宋_GB2312" w:eastAsia="仿宋_GB2312"/>
          <w:sz w:val="32"/>
          <w:szCs w:val="32"/>
        </w:rPr>
      </w:pPr>
      <w:r>
        <w:rPr>
          <w:rFonts w:hint="eastAsia" w:ascii="仿宋_GB2312" w:eastAsia="仿宋_GB2312"/>
          <w:sz w:val="32"/>
          <w:szCs w:val="32"/>
        </w:rPr>
        <w:t>3.</w:t>
      </w:r>
      <w:bookmarkStart w:id="21" w:name="_Toc132635994"/>
      <w:r>
        <w:rPr>
          <w:rFonts w:hint="eastAsia" w:ascii="仿宋_GB2312" w:eastAsia="仿宋_GB2312"/>
          <w:sz w:val="32"/>
          <w:szCs w:val="32"/>
        </w:rPr>
        <w:t>满意度调查资料不充分，项目实施效果展现不完整。</w:t>
      </w:r>
    </w:p>
    <w:p>
      <w:pPr>
        <w:spacing w:line="360" w:lineRule="auto"/>
        <w:ind w:firstLine="640" w:firstLineChars="200"/>
        <w:outlineLvl w:val="0"/>
        <w:rPr>
          <w:rFonts w:ascii="仿宋_GB2312" w:hAnsi="宋体" w:eastAsia="仿宋_GB2312" w:cs="宋体"/>
          <w:color w:val="000000"/>
          <w:kern w:val="0"/>
          <w:sz w:val="32"/>
          <w:szCs w:val="32"/>
        </w:rPr>
      </w:pPr>
      <w:r>
        <w:rPr>
          <w:rFonts w:hint="eastAsia" w:ascii="黑体" w:hAnsi="黑体" w:eastAsia="黑体" w:cs="仿宋_GB2312"/>
          <w:color w:val="000000"/>
          <w:kern w:val="0"/>
          <w:sz w:val="32"/>
          <w:szCs w:val="32"/>
        </w:rPr>
        <w:t>六、措施建议</w:t>
      </w:r>
      <w:bookmarkEnd w:id="21"/>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1.提高绩效管理意识，完善绩效管理制度，加强对部门工作执行全过程的监督和管理。</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2.结合项目实际情况，科学合理设置绩效目标，细化量化各项绩效指标内容，提高项目绩效</w:t>
      </w:r>
      <w:r>
        <w:rPr>
          <w:rFonts w:hint="eastAsia" w:ascii="仿宋_GB2312" w:hAnsi="宋体" w:eastAsia="仿宋_GB2312" w:cs="宋体"/>
          <w:color w:val="000000"/>
          <w:kern w:val="0"/>
          <w:sz w:val="32"/>
          <w:szCs w:val="32"/>
          <w:lang w:val="en-US" w:eastAsia="zh-CN"/>
        </w:rPr>
        <w:t>目标和绩效指标的</w:t>
      </w:r>
      <w:r>
        <w:rPr>
          <w:rFonts w:hint="eastAsia" w:ascii="仿宋_GB2312" w:hAnsi="宋体" w:eastAsia="仿宋_GB2312" w:cs="宋体"/>
          <w:color w:val="000000"/>
          <w:kern w:val="0"/>
          <w:sz w:val="32"/>
          <w:szCs w:val="32"/>
        </w:rPr>
        <w:t>可考量性。</w:t>
      </w:r>
    </w:p>
    <w:p>
      <w:pPr>
        <w:widowControl/>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w:t>
      </w:r>
      <w:bookmarkStart w:id="22" w:name="_Toc132635995"/>
      <w:bookmarkStart w:id="23" w:name="_Toc103006301"/>
      <w:r>
        <w:rPr>
          <w:rFonts w:hint="eastAsia" w:ascii="仿宋_GB2312" w:eastAsia="仿宋_GB2312" w:cs="仿宋_GB2312"/>
          <w:sz w:val="32"/>
          <w:szCs w:val="32"/>
        </w:rPr>
        <w:t>加强部门工作全过程管理，及时收集相关工作资料，充分展现部门工作完成情况及服务对象满意度情况。</w:t>
      </w:r>
    </w:p>
    <w:p>
      <w:pPr>
        <w:spacing w:line="360" w:lineRule="auto"/>
        <w:ind w:firstLine="640" w:firstLineChars="200"/>
        <w:outlineLvl w:val="0"/>
        <w:rPr>
          <w:rFonts w:ascii="黑体" w:hAnsi="黑体" w:eastAsia="黑体" w:cs="仿宋_GB2312"/>
          <w:color w:val="000000"/>
          <w:kern w:val="0"/>
          <w:sz w:val="32"/>
          <w:szCs w:val="32"/>
        </w:rPr>
      </w:pPr>
      <w:r>
        <w:rPr>
          <w:rFonts w:hint="eastAsia" w:ascii="黑体" w:hAnsi="黑体" w:eastAsia="黑体" w:cs="仿宋_GB2312"/>
          <w:color w:val="000000"/>
          <w:kern w:val="0"/>
          <w:sz w:val="32"/>
          <w:szCs w:val="32"/>
        </w:rPr>
        <w:t>七、附件</w:t>
      </w:r>
      <w:bookmarkEnd w:id="22"/>
      <w:bookmarkEnd w:id="23"/>
    </w:p>
    <w:p>
      <w:pPr>
        <w:spacing w:line="560" w:lineRule="exact"/>
        <w:ind w:firstLine="640" w:firstLineChars="200"/>
        <w:rPr>
          <w:rFonts w:ascii="仿宋_GB2312" w:hAnsi="Calibri" w:eastAsia="仿宋_GB2312"/>
          <w:sz w:val="32"/>
        </w:rPr>
        <w:sectPr>
          <w:footerReference r:id="rId3" w:type="default"/>
          <w:pgSz w:w="11906" w:h="16838"/>
          <w:pgMar w:top="1440" w:right="1800" w:bottom="1440" w:left="1800" w:header="851" w:footer="992" w:gutter="0"/>
          <w:pgNumType w:start="1"/>
          <w:cols w:space="425" w:num="1"/>
          <w:docGrid w:type="lines" w:linePitch="312" w:charSpace="0"/>
        </w:sectPr>
      </w:pPr>
      <w:r>
        <w:rPr>
          <w:rFonts w:hint="eastAsia" w:ascii="仿宋_GB2312" w:hAnsi="Calibri" w:eastAsia="仿宋_GB2312"/>
          <w:sz w:val="32"/>
        </w:rPr>
        <w:t>202</w:t>
      </w:r>
      <w:r>
        <w:rPr>
          <w:rFonts w:hint="eastAsia" w:ascii="仿宋_GB2312" w:hAnsi="Calibri" w:eastAsia="仿宋_GB2312"/>
          <w:sz w:val="32"/>
          <w:lang w:val="en-US" w:eastAsia="zh-CN"/>
        </w:rPr>
        <w:t>4</w:t>
      </w:r>
      <w:r>
        <w:rPr>
          <w:rFonts w:hint="eastAsia" w:ascii="仿宋_GB2312" w:hAnsi="Calibri" w:eastAsia="仿宋_GB2312"/>
          <w:sz w:val="32"/>
        </w:rPr>
        <w:t>年部门整体绩效评价指标体系评分表</w:t>
      </w:r>
    </w:p>
    <w:tbl>
      <w:tblPr>
        <w:tblStyle w:val="11"/>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1"/>
        <w:gridCol w:w="1655"/>
        <w:gridCol w:w="2251"/>
        <w:gridCol w:w="2885"/>
        <w:gridCol w:w="3279"/>
        <w:gridCol w:w="1103"/>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trPr>
        <w:tc>
          <w:tcPr>
            <w:tcW w:w="14174" w:type="dxa"/>
            <w:gridSpan w:val="7"/>
            <w:tcBorders>
              <w:top w:val="nil"/>
              <w:left w:val="nil"/>
              <w:right w:val="nil"/>
            </w:tcBorders>
            <w:shd w:val="clear" w:color="auto" w:fill="auto"/>
            <w:vAlign w:val="bottom"/>
          </w:tcPr>
          <w:p>
            <w:pPr>
              <w:widowControl/>
              <w:jc w:val="center"/>
              <w:textAlignment w:val="bottom"/>
              <w:rPr>
                <w:rFonts w:ascii="方正小标宋简体" w:hAnsi="方正小标宋简体" w:eastAsia="方正小标宋简体" w:cs="方正小标宋简体"/>
                <w:color w:val="000000"/>
                <w:sz w:val="44"/>
                <w:szCs w:val="44"/>
              </w:rPr>
            </w:pPr>
            <w:r>
              <w:rPr>
                <w:rFonts w:hint="eastAsia" w:ascii="方正小标宋_GBK" w:hAnsi="方正小标宋_GBK" w:eastAsia="方正小标宋_GBK" w:cs="方正小标宋_GBK"/>
                <w:color w:val="000000"/>
                <w:kern w:val="0"/>
                <w:sz w:val="44"/>
                <w:szCs w:val="44"/>
                <w:lang w:bidi="ar"/>
              </w:rPr>
              <w:t>202</w:t>
            </w:r>
            <w:r>
              <w:rPr>
                <w:rFonts w:hint="eastAsia" w:ascii="方正小标宋_GBK" w:hAnsi="方正小标宋_GBK" w:eastAsia="方正小标宋_GBK" w:cs="方正小标宋_GBK"/>
                <w:color w:val="000000"/>
                <w:kern w:val="0"/>
                <w:sz w:val="44"/>
                <w:szCs w:val="44"/>
                <w:lang w:val="en-US" w:eastAsia="zh-CN" w:bidi="ar"/>
              </w:rPr>
              <w:t>4</w:t>
            </w:r>
            <w:r>
              <w:rPr>
                <w:rFonts w:hint="eastAsia" w:ascii="方正小标宋_GBK" w:hAnsi="方正小标宋_GBK" w:eastAsia="方正小标宋_GBK" w:cs="方正小标宋_GBK"/>
                <w:color w:val="000000"/>
                <w:kern w:val="0"/>
                <w:sz w:val="44"/>
                <w:szCs w:val="44"/>
                <w:lang w:bidi="ar"/>
              </w:rPr>
              <w:t>年部门整体绩效评价指标体系评分表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4174" w:type="dxa"/>
            <w:gridSpan w:val="7"/>
            <w:shd w:val="clear" w:color="auto" w:fill="auto"/>
            <w:vAlign w:val="center"/>
          </w:tcPr>
          <w:p>
            <w:pPr>
              <w:widowControl/>
              <w:jc w:val="left"/>
              <w:textAlignment w:val="center"/>
              <w:rPr>
                <w:rFonts w:ascii="宋体" w:hAnsi="宋体" w:cs="宋体"/>
                <w:color w:val="000000"/>
                <w:sz w:val="18"/>
                <w:szCs w:val="18"/>
              </w:rPr>
            </w:pPr>
            <w:r>
              <w:rPr>
                <w:rStyle w:val="25"/>
                <w:rFonts w:hint="default"/>
                <w:lang w:bidi="ar"/>
              </w:rPr>
              <w:t>一、</w:t>
            </w:r>
            <w:r>
              <w:rPr>
                <w:rFonts w:hint="eastAsia" w:ascii="宋体" w:hAnsi="宋体" w:cs="宋体"/>
                <w:color w:val="000000"/>
                <w:kern w:val="0"/>
                <w:sz w:val="20"/>
                <w:szCs w:val="20"/>
                <w:lang w:bidi="ar"/>
              </w:rPr>
              <w:t>当年预算执行情况（20分）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5" w:hRule="atLeast"/>
        </w:trPr>
        <w:tc>
          <w:tcPr>
            <w:tcW w:w="1721"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一级指标　</w:t>
            </w:r>
          </w:p>
        </w:tc>
        <w:tc>
          <w:tcPr>
            <w:tcW w:w="1655"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二级指标　</w:t>
            </w:r>
          </w:p>
        </w:tc>
        <w:tc>
          <w:tcPr>
            <w:tcW w:w="2251"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预算数（万元）</w:t>
            </w:r>
          </w:p>
        </w:tc>
        <w:tc>
          <w:tcPr>
            <w:tcW w:w="2885"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执行数（万元）</w:t>
            </w:r>
          </w:p>
        </w:tc>
        <w:tc>
          <w:tcPr>
            <w:tcW w:w="3279"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预算执行率</w:t>
            </w:r>
          </w:p>
        </w:tc>
        <w:tc>
          <w:tcPr>
            <w:tcW w:w="1103"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w:t>
            </w:r>
          </w:p>
        </w:tc>
        <w:tc>
          <w:tcPr>
            <w:tcW w:w="1280"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721" w:type="dxa"/>
            <w:vMerge w:val="restart"/>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当年预算执行情况（20）</w:t>
            </w:r>
          </w:p>
        </w:tc>
        <w:tc>
          <w:tcPr>
            <w:tcW w:w="1655"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资金总体</w:t>
            </w:r>
          </w:p>
        </w:tc>
        <w:tc>
          <w:tcPr>
            <w:tcW w:w="2251"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1,832.067150</w:t>
            </w:r>
          </w:p>
        </w:tc>
        <w:tc>
          <w:tcPr>
            <w:tcW w:w="2885"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1,794.133696</w:t>
            </w:r>
          </w:p>
        </w:tc>
        <w:tc>
          <w:tcPr>
            <w:tcW w:w="3279"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97.93%</w:t>
            </w:r>
          </w:p>
        </w:tc>
        <w:tc>
          <w:tcPr>
            <w:tcW w:w="1103" w:type="dxa"/>
            <w:vMerge w:val="restart"/>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w:t>
            </w:r>
          </w:p>
        </w:tc>
        <w:tc>
          <w:tcPr>
            <w:tcW w:w="1280" w:type="dxa"/>
            <w:vMerge w:val="restart"/>
            <w:shd w:val="clear" w:color="auto" w:fill="auto"/>
            <w:vAlign w:val="center"/>
          </w:tcPr>
          <w:p>
            <w:pPr>
              <w:widowControl/>
              <w:jc w:val="center"/>
              <w:textAlignment w:val="center"/>
              <w:rPr>
                <w:rFonts w:hint="default" w:ascii="宋体" w:hAnsi="宋体" w:eastAsia="宋体" w:cs="宋体"/>
                <w:color w:val="000000"/>
                <w:sz w:val="20"/>
                <w:szCs w:val="20"/>
                <w:lang w:val="en-US" w:eastAsia="zh-CN"/>
              </w:rPr>
            </w:pPr>
            <w:r>
              <w:rPr>
                <w:rFonts w:hint="eastAsia" w:ascii="宋体" w:hAnsi="宋体" w:cs="宋体"/>
                <w:color w:val="000000"/>
                <w:kern w:val="0"/>
                <w:sz w:val="20"/>
                <w:szCs w:val="20"/>
                <w:lang w:bidi="ar"/>
              </w:rPr>
              <w:t>19.</w:t>
            </w:r>
            <w:r>
              <w:rPr>
                <w:rFonts w:hint="eastAsia" w:ascii="宋体" w:hAnsi="宋体" w:cs="宋体"/>
                <w:color w:val="000000"/>
                <w:kern w:val="0"/>
                <w:sz w:val="20"/>
                <w:szCs w:val="20"/>
                <w:lang w:val="en-US" w:eastAsia="zh-CN" w:bidi="ar"/>
              </w:rPr>
              <w:t>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55" w:hRule="atLeast"/>
        </w:trPr>
        <w:tc>
          <w:tcPr>
            <w:tcW w:w="1721" w:type="dxa"/>
            <w:vMerge w:val="continue"/>
            <w:shd w:val="clear" w:color="auto" w:fill="auto"/>
            <w:vAlign w:val="center"/>
          </w:tcPr>
          <w:p>
            <w:pPr>
              <w:jc w:val="center"/>
              <w:rPr>
                <w:rFonts w:ascii="宋体" w:hAnsi="宋体" w:cs="宋体"/>
                <w:color w:val="000000"/>
                <w:sz w:val="20"/>
                <w:szCs w:val="20"/>
              </w:rPr>
            </w:pPr>
          </w:p>
        </w:tc>
        <w:tc>
          <w:tcPr>
            <w:tcW w:w="1655"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基本支出</w:t>
            </w:r>
          </w:p>
        </w:tc>
        <w:tc>
          <w:tcPr>
            <w:tcW w:w="2251"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1,611.666032</w:t>
            </w:r>
          </w:p>
        </w:tc>
        <w:tc>
          <w:tcPr>
            <w:tcW w:w="2885"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1,582.232661</w:t>
            </w:r>
          </w:p>
        </w:tc>
        <w:tc>
          <w:tcPr>
            <w:tcW w:w="3279" w:type="dxa"/>
            <w:vMerge w:val="restart"/>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103" w:type="dxa"/>
            <w:vMerge w:val="continue"/>
            <w:shd w:val="clear" w:color="auto" w:fill="auto"/>
            <w:vAlign w:val="center"/>
          </w:tcPr>
          <w:p>
            <w:pPr>
              <w:jc w:val="center"/>
              <w:rPr>
                <w:rFonts w:ascii="宋体" w:hAnsi="宋体" w:cs="宋体"/>
                <w:color w:val="000000"/>
                <w:sz w:val="20"/>
                <w:szCs w:val="20"/>
              </w:rPr>
            </w:pPr>
          </w:p>
        </w:tc>
        <w:tc>
          <w:tcPr>
            <w:tcW w:w="1280" w:type="dxa"/>
            <w:vMerge w:val="continue"/>
            <w:shd w:val="clear" w:color="auto" w:fill="auto"/>
            <w:vAlign w:val="center"/>
          </w:tcPr>
          <w:p>
            <w:pPr>
              <w:jc w:val="center"/>
              <w:rPr>
                <w:rFonts w:ascii="宋体" w:hAnsi="宋体" w:cs="宋体"/>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721" w:type="dxa"/>
            <w:vMerge w:val="continue"/>
            <w:shd w:val="clear" w:color="auto" w:fill="auto"/>
            <w:vAlign w:val="center"/>
          </w:tcPr>
          <w:p>
            <w:pPr>
              <w:jc w:val="center"/>
              <w:rPr>
                <w:rFonts w:ascii="宋体" w:hAnsi="宋体" w:cs="宋体"/>
                <w:color w:val="000000"/>
                <w:sz w:val="20"/>
                <w:szCs w:val="20"/>
              </w:rPr>
            </w:pPr>
          </w:p>
        </w:tc>
        <w:tc>
          <w:tcPr>
            <w:tcW w:w="1655"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项目支出</w:t>
            </w:r>
          </w:p>
        </w:tc>
        <w:tc>
          <w:tcPr>
            <w:tcW w:w="2251"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220.401118</w:t>
            </w:r>
          </w:p>
        </w:tc>
        <w:tc>
          <w:tcPr>
            <w:tcW w:w="2885"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211.901035</w:t>
            </w:r>
          </w:p>
        </w:tc>
        <w:tc>
          <w:tcPr>
            <w:tcW w:w="3279" w:type="dxa"/>
            <w:vMerge w:val="continue"/>
            <w:shd w:val="clear" w:color="auto" w:fill="auto"/>
            <w:vAlign w:val="center"/>
          </w:tcPr>
          <w:p>
            <w:pPr>
              <w:jc w:val="center"/>
              <w:rPr>
                <w:rFonts w:ascii="宋体" w:hAnsi="宋体" w:cs="宋体"/>
                <w:color w:val="000000"/>
                <w:sz w:val="20"/>
                <w:szCs w:val="20"/>
              </w:rPr>
            </w:pPr>
          </w:p>
        </w:tc>
        <w:tc>
          <w:tcPr>
            <w:tcW w:w="1103" w:type="dxa"/>
            <w:vMerge w:val="continue"/>
            <w:shd w:val="clear" w:color="auto" w:fill="auto"/>
            <w:vAlign w:val="center"/>
          </w:tcPr>
          <w:p>
            <w:pPr>
              <w:jc w:val="center"/>
              <w:rPr>
                <w:rFonts w:ascii="宋体" w:hAnsi="宋体" w:cs="宋体"/>
                <w:color w:val="000000"/>
                <w:sz w:val="20"/>
                <w:szCs w:val="20"/>
              </w:rPr>
            </w:pPr>
          </w:p>
        </w:tc>
        <w:tc>
          <w:tcPr>
            <w:tcW w:w="1280" w:type="dxa"/>
            <w:vMerge w:val="continue"/>
            <w:shd w:val="clear" w:color="auto" w:fill="auto"/>
            <w:vAlign w:val="center"/>
          </w:tcPr>
          <w:p>
            <w:pPr>
              <w:jc w:val="center"/>
              <w:rPr>
                <w:rFonts w:ascii="宋体" w:hAnsi="宋体" w:cs="宋体"/>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721" w:type="dxa"/>
            <w:vMerge w:val="continue"/>
            <w:shd w:val="clear" w:color="auto" w:fill="auto"/>
            <w:vAlign w:val="center"/>
          </w:tcPr>
          <w:p>
            <w:pPr>
              <w:jc w:val="center"/>
              <w:rPr>
                <w:rFonts w:ascii="宋体" w:hAnsi="宋体" w:cs="宋体"/>
                <w:color w:val="000000"/>
                <w:sz w:val="20"/>
                <w:szCs w:val="20"/>
              </w:rPr>
            </w:pPr>
          </w:p>
        </w:tc>
        <w:tc>
          <w:tcPr>
            <w:tcW w:w="1655"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其他</w:t>
            </w:r>
          </w:p>
        </w:tc>
        <w:tc>
          <w:tcPr>
            <w:tcW w:w="2251" w:type="dxa"/>
            <w:shd w:val="clear" w:color="auto" w:fill="auto"/>
            <w:vAlign w:val="center"/>
          </w:tcPr>
          <w:p>
            <w:pPr>
              <w:jc w:val="center"/>
              <w:rPr>
                <w:rFonts w:ascii="宋体" w:hAnsi="宋体" w:cs="宋体"/>
                <w:color w:val="000000"/>
                <w:sz w:val="20"/>
                <w:szCs w:val="20"/>
              </w:rPr>
            </w:pPr>
          </w:p>
        </w:tc>
        <w:tc>
          <w:tcPr>
            <w:tcW w:w="2885" w:type="dxa"/>
            <w:shd w:val="clear" w:color="auto" w:fill="auto"/>
            <w:vAlign w:val="center"/>
          </w:tcPr>
          <w:p>
            <w:pPr>
              <w:jc w:val="center"/>
              <w:rPr>
                <w:rFonts w:ascii="宋体" w:hAnsi="宋体" w:cs="宋体"/>
                <w:color w:val="000000"/>
                <w:sz w:val="20"/>
                <w:szCs w:val="20"/>
              </w:rPr>
            </w:pPr>
          </w:p>
        </w:tc>
        <w:tc>
          <w:tcPr>
            <w:tcW w:w="3279" w:type="dxa"/>
            <w:vMerge w:val="continue"/>
            <w:shd w:val="clear" w:color="auto" w:fill="auto"/>
            <w:vAlign w:val="center"/>
          </w:tcPr>
          <w:p>
            <w:pPr>
              <w:jc w:val="center"/>
              <w:rPr>
                <w:rFonts w:ascii="宋体" w:hAnsi="宋体" w:cs="宋体"/>
                <w:color w:val="000000"/>
                <w:sz w:val="20"/>
                <w:szCs w:val="20"/>
              </w:rPr>
            </w:pPr>
          </w:p>
        </w:tc>
        <w:tc>
          <w:tcPr>
            <w:tcW w:w="1103" w:type="dxa"/>
            <w:vMerge w:val="continue"/>
            <w:shd w:val="clear" w:color="auto" w:fill="auto"/>
            <w:vAlign w:val="center"/>
          </w:tcPr>
          <w:p>
            <w:pPr>
              <w:jc w:val="center"/>
              <w:rPr>
                <w:rFonts w:ascii="宋体" w:hAnsi="宋体" w:cs="宋体"/>
                <w:color w:val="000000"/>
                <w:sz w:val="20"/>
                <w:szCs w:val="20"/>
              </w:rPr>
            </w:pPr>
          </w:p>
        </w:tc>
        <w:tc>
          <w:tcPr>
            <w:tcW w:w="1280" w:type="dxa"/>
            <w:vMerge w:val="continue"/>
            <w:shd w:val="clear" w:color="auto" w:fill="auto"/>
            <w:vAlign w:val="center"/>
          </w:tcPr>
          <w:p>
            <w:pPr>
              <w:jc w:val="center"/>
              <w:rPr>
                <w:rFonts w:ascii="宋体" w:hAnsi="宋体" w:cs="宋体"/>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4174" w:type="dxa"/>
            <w:gridSpan w:val="7"/>
            <w:shd w:val="clear" w:color="auto" w:fill="auto"/>
            <w:vAlign w:val="center"/>
          </w:tcPr>
          <w:p>
            <w:pPr>
              <w:widowControl/>
              <w:jc w:val="left"/>
              <w:textAlignment w:val="center"/>
              <w:rPr>
                <w:rFonts w:ascii="宋体" w:hAnsi="宋体" w:cs="宋体"/>
                <w:color w:val="000000"/>
                <w:sz w:val="18"/>
                <w:szCs w:val="18"/>
              </w:rPr>
            </w:pPr>
            <w:r>
              <w:rPr>
                <w:rStyle w:val="25"/>
                <w:rFonts w:hint="default"/>
                <w:lang w:bidi="ar"/>
              </w:rPr>
              <w:t>二、</w:t>
            </w:r>
            <w:r>
              <w:rPr>
                <w:rFonts w:hint="eastAsia" w:ascii="宋体" w:hAnsi="宋体" w:cs="宋体"/>
                <w:color w:val="000000"/>
                <w:kern w:val="0"/>
                <w:sz w:val="20"/>
                <w:szCs w:val="20"/>
                <w:lang w:bidi="ar"/>
              </w:rPr>
              <w:t>整体绩效目标实现情况（60分）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721"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一级指标</w:t>
            </w:r>
          </w:p>
        </w:tc>
        <w:tc>
          <w:tcPr>
            <w:tcW w:w="1655"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二级指标　</w:t>
            </w:r>
          </w:p>
        </w:tc>
        <w:tc>
          <w:tcPr>
            <w:tcW w:w="2251"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三级指标　</w:t>
            </w:r>
          </w:p>
        </w:tc>
        <w:tc>
          <w:tcPr>
            <w:tcW w:w="2885"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指标值</w:t>
            </w:r>
          </w:p>
        </w:tc>
        <w:tc>
          <w:tcPr>
            <w:tcW w:w="3279"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完成值</w:t>
            </w:r>
          </w:p>
        </w:tc>
        <w:tc>
          <w:tcPr>
            <w:tcW w:w="1103"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w:t>
            </w:r>
          </w:p>
        </w:tc>
        <w:tc>
          <w:tcPr>
            <w:tcW w:w="1280"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14" w:hRule="atLeast"/>
        </w:trPr>
        <w:tc>
          <w:tcPr>
            <w:tcW w:w="1721" w:type="dxa"/>
            <w:vMerge w:val="restart"/>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整体绩效目标实现情况（60）</w:t>
            </w:r>
          </w:p>
        </w:tc>
        <w:tc>
          <w:tcPr>
            <w:tcW w:w="1655" w:type="dxa"/>
            <w:vMerge w:val="restart"/>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产出（30）</w:t>
            </w:r>
          </w:p>
        </w:tc>
        <w:tc>
          <w:tcPr>
            <w:tcW w:w="2251"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举办暑期培训班或全委会次数</w:t>
            </w:r>
          </w:p>
        </w:tc>
        <w:tc>
          <w:tcPr>
            <w:tcW w:w="2885"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≥2场次</w:t>
            </w:r>
          </w:p>
        </w:tc>
        <w:tc>
          <w:tcPr>
            <w:tcW w:w="3279"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全年组织召开主委会13次、常委会4次</w:t>
            </w:r>
          </w:p>
        </w:tc>
        <w:tc>
          <w:tcPr>
            <w:tcW w:w="1103" w:type="dxa"/>
            <w:shd w:val="clear" w:color="auto" w:fill="auto"/>
            <w:vAlign w:val="center"/>
          </w:tcPr>
          <w:p>
            <w:pPr>
              <w:widowControl/>
              <w:jc w:val="center"/>
              <w:textAlignment w:val="center"/>
              <w:rPr>
                <w:rFonts w:hint="default" w:ascii="宋体" w:hAnsi="宋体" w:eastAsia="宋体" w:cs="宋体"/>
                <w:color w:val="000000"/>
                <w:sz w:val="20"/>
                <w:szCs w:val="20"/>
                <w:lang w:val="en-US" w:eastAsia="zh-CN"/>
              </w:rPr>
            </w:pPr>
            <w:r>
              <w:rPr>
                <w:rFonts w:hint="eastAsia" w:ascii="宋体" w:hAnsi="宋体" w:cs="宋体"/>
                <w:color w:val="000000"/>
                <w:kern w:val="0"/>
                <w:sz w:val="20"/>
                <w:szCs w:val="20"/>
                <w:lang w:val="en-US" w:eastAsia="zh-CN" w:bidi="ar"/>
              </w:rPr>
              <w:t>10</w:t>
            </w:r>
          </w:p>
        </w:tc>
        <w:tc>
          <w:tcPr>
            <w:tcW w:w="1280" w:type="dxa"/>
            <w:shd w:val="clear" w:color="auto" w:fill="auto"/>
            <w:vAlign w:val="center"/>
          </w:tcPr>
          <w:p>
            <w:pPr>
              <w:widowControl/>
              <w:jc w:val="center"/>
              <w:textAlignment w:val="center"/>
              <w:rPr>
                <w:rFonts w:hint="default" w:ascii="宋体" w:hAnsi="宋体" w:eastAsia="宋体" w:cs="宋体"/>
                <w:color w:val="000000"/>
                <w:sz w:val="20"/>
                <w:szCs w:val="20"/>
                <w:lang w:val="en-US" w:eastAsia="zh-CN"/>
              </w:rPr>
            </w:pPr>
            <w:r>
              <w:rPr>
                <w:rFonts w:hint="eastAsia" w:ascii="宋体" w:hAnsi="宋体" w:cs="宋体"/>
                <w:color w:val="000000"/>
                <w:kern w:val="0"/>
                <w:sz w:val="20"/>
                <w:szCs w:val="20"/>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39" w:hRule="atLeast"/>
        </w:trPr>
        <w:tc>
          <w:tcPr>
            <w:tcW w:w="1721" w:type="dxa"/>
            <w:vMerge w:val="continue"/>
            <w:shd w:val="clear" w:color="auto" w:fill="auto"/>
            <w:vAlign w:val="center"/>
          </w:tcPr>
          <w:p>
            <w:pPr>
              <w:jc w:val="center"/>
              <w:rPr>
                <w:rFonts w:ascii="宋体" w:hAnsi="宋体" w:cs="宋体"/>
                <w:color w:val="000000"/>
                <w:sz w:val="20"/>
                <w:szCs w:val="20"/>
              </w:rPr>
            </w:pPr>
          </w:p>
        </w:tc>
        <w:tc>
          <w:tcPr>
            <w:tcW w:w="1655" w:type="dxa"/>
            <w:vMerge w:val="continue"/>
            <w:shd w:val="clear" w:color="auto" w:fill="auto"/>
            <w:vAlign w:val="center"/>
          </w:tcPr>
          <w:p>
            <w:pPr>
              <w:jc w:val="center"/>
              <w:rPr>
                <w:rFonts w:ascii="宋体" w:hAnsi="宋体" w:cs="宋体"/>
                <w:color w:val="000000"/>
                <w:sz w:val="20"/>
                <w:szCs w:val="20"/>
              </w:rPr>
            </w:pPr>
          </w:p>
        </w:tc>
        <w:tc>
          <w:tcPr>
            <w:tcW w:w="2251"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选编出版理论研究文集期数</w:t>
            </w:r>
          </w:p>
        </w:tc>
        <w:tc>
          <w:tcPr>
            <w:tcW w:w="2885"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1期/年</w:t>
            </w:r>
          </w:p>
        </w:tc>
        <w:tc>
          <w:tcPr>
            <w:tcW w:w="3279" w:type="dxa"/>
            <w:shd w:val="clear" w:color="auto" w:fill="auto"/>
            <w:vAlign w:val="center"/>
          </w:tcPr>
          <w:p>
            <w:pPr>
              <w:widowControl/>
              <w:jc w:val="center"/>
              <w:textAlignment w:val="center"/>
              <w:rPr>
                <w:rFonts w:hint="default" w:ascii="宋体" w:hAnsi="宋体" w:eastAsia="宋体" w:cs="宋体"/>
                <w:color w:val="000000"/>
                <w:sz w:val="20"/>
                <w:szCs w:val="20"/>
                <w:lang w:val="en-US" w:eastAsia="zh-CN"/>
              </w:rPr>
            </w:pPr>
            <w:r>
              <w:rPr>
                <w:rFonts w:hint="eastAsia" w:ascii="宋体" w:hAnsi="宋体" w:cs="宋体"/>
                <w:color w:val="000000"/>
                <w:kern w:val="0"/>
                <w:sz w:val="20"/>
                <w:szCs w:val="20"/>
                <w:lang w:val="en-US" w:eastAsia="zh-CN" w:bidi="ar"/>
              </w:rPr>
              <w:t>1期</w:t>
            </w:r>
          </w:p>
        </w:tc>
        <w:tc>
          <w:tcPr>
            <w:tcW w:w="1103" w:type="dxa"/>
            <w:shd w:val="clear" w:color="auto" w:fill="auto"/>
            <w:vAlign w:val="center"/>
          </w:tcPr>
          <w:p>
            <w:pPr>
              <w:widowControl/>
              <w:jc w:val="center"/>
              <w:textAlignment w:val="center"/>
              <w:rPr>
                <w:rFonts w:hint="default" w:ascii="宋体" w:hAnsi="宋体" w:eastAsia="宋体" w:cs="宋体"/>
                <w:color w:val="000000"/>
                <w:sz w:val="20"/>
                <w:szCs w:val="20"/>
                <w:lang w:val="en-US" w:eastAsia="zh-CN"/>
              </w:rPr>
            </w:pPr>
            <w:r>
              <w:rPr>
                <w:rFonts w:hint="eastAsia" w:ascii="宋体" w:hAnsi="宋体" w:cs="宋体"/>
                <w:color w:val="000000"/>
                <w:kern w:val="0"/>
                <w:sz w:val="20"/>
                <w:szCs w:val="20"/>
                <w:lang w:val="en-US" w:eastAsia="zh-CN" w:bidi="ar"/>
              </w:rPr>
              <w:t>10</w:t>
            </w:r>
          </w:p>
        </w:tc>
        <w:tc>
          <w:tcPr>
            <w:tcW w:w="1280" w:type="dxa"/>
            <w:shd w:val="clear" w:color="auto" w:fill="auto"/>
            <w:vAlign w:val="center"/>
          </w:tcPr>
          <w:p>
            <w:pPr>
              <w:widowControl/>
              <w:jc w:val="center"/>
              <w:textAlignment w:val="center"/>
              <w:rPr>
                <w:rFonts w:hint="default" w:ascii="宋体" w:hAnsi="宋体" w:eastAsia="宋体" w:cs="宋体"/>
                <w:color w:val="000000"/>
                <w:sz w:val="20"/>
                <w:szCs w:val="20"/>
                <w:lang w:val="en-US" w:eastAsia="zh-CN"/>
              </w:rPr>
            </w:pPr>
            <w:r>
              <w:rPr>
                <w:rFonts w:hint="eastAsia" w:ascii="宋体" w:hAnsi="宋体" w:cs="宋体"/>
                <w:color w:val="000000"/>
                <w:kern w:val="0"/>
                <w:sz w:val="20"/>
                <w:szCs w:val="20"/>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84" w:hRule="atLeast"/>
        </w:trPr>
        <w:tc>
          <w:tcPr>
            <w:tcW w:w="1721" w:type="dxa"/>
            <w:vMerge w:val="continue"/>
            <w:shd w:val="clear" w:color="auto" w:fill="auto"/>
            <w:vAlign w:val="center"/>
          </w:tcPr>
          <w:p>
            <w:pPr>
              <w:jc w:val="center"/>
              <w:rPr>
                <w:rFonts w:ascii="宋体" w:hAnsi="宋体" w:cs="宋体"/>
                <w:color w:val="000000"/>
                <w:sz w:val="20"/>
                <w:szCs w:val="20"/>
              </w:rPr>
            </w:pPr>
          </w:p>
        </w:tc>
        <w:tc>
          <w:tcPr>
            <w:tcW w:w="1655" w:type="dxa"/>
            <w:vMerge w:val="continue"/>
            <w:shd w:val="clear" w:color="auto" w:fill="auto"/>
            <w:vAlign w:val="center"/>
          </w:tcPr>
          <w:p>
            <w:pPr>
              <w:jc w:val="center"/>
              <w:rPr>
                <w:rFonts w:ascii="宋体" w:hAnsi="宋体" w:cs="宋体"/>
                <w:color w:val="000000"/>
                <w:sz w:val="20"/>
                <w:szCs w:val="20"/>
              </w:rPr>
            </w:pPr>
          </w:p>
        </w:tc>
        <w:tc>
          <w:tcPr>
            <w:tcW w:w="2251"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举办民盟先贤巡回展场数</w:t>
            </w:r>
          </w:p>
        </w:tc>
        <w:tc>
          <w:tcPr>
            <w:tcW w:w="2885"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≥8场</w:t>
            </w:r>
          </w:p>
        </w:tc>
        <w:tc>
          <w:tcPr>
            <w:tcW w:w="3279"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民盟先贤肖像巡回展</w:t>
            </w:r>
            <w:r>
              <w:rPr>
                <w:rFonts w:hint="eastAsia" w:ascii="宋体" w:hAnsi="宋体" w:cs="宋体"/>
                <w:color w:val="000000"/>
                <w:kern w:val="0"/>
                <w:sz w:val="20"/>
                <w:szCs w:val="20"/>
                <w:lang w:val="en-US" w:eastAsia="zh-CN" w:bidi="ar"/>
              </w:rPr>
              <w:t>19</w:t>
            </w:r>
            <w:r>
              <w:rPr>
                <w:rFonts w:hint="eastAsia" w:ascii="宋体" w:hAnsi="宋体" w:cs="宋体"/>
                <w:color w:val="000000"/>
                <w:kern w:val="0"/>
                <w:sz w:val="20"/>
                <w:szCs w:val="20"/>
                <w:lang w:bidi="ar"/>
              </w:rPr>
              <w:t>场</w:t>
            </w:r>
          </w:p>
        </w:tc>
        <w:tc>
          <w:tcPr>
            <w:tcW w:w="1103" w:type="dxa"/>
            <w:shd w:val="clear" w:color="auto" w:fill="auto"/>
            <w:vAlign w:val="center"/>
          </w:tcPr>
          <w:p>
            <w:pPr>
              <w:widowControl/>
              <w:jc w:val="center"/>
              <w:textAlignment w:val="center"/>
              <w:rPr>
                <w:rFonts w:hint="default" w:ascii="宋体" w:hAnsi="宋体" w:eastAsia="宋体" w:cs="宋体"/>
                <w:color w:val="000000"/>
                <w:sz w:val="20"/>
                <w:szCs w:val="20"/>
                <w:lang w:val="en-US" w:eastAsia="zh-CN"/>
              </w:rPr>
            </w:pPr>
            <w:r>
              <w:rPr>
                <w:rFonts w:hint="eastAsia" w:ascii="宋体" w:hAnsi="宋体" w:cs="宋体"/>
                <w:color w:val="000000"/>
                <w:kern w:val="0"/>
                <w:sz w:val="20"/>
                <w:szCs w:val="20"/>
                <w:lang w:val="en-US" w:eastAsia="zh-CN" w:bidi="ar"/>
              </w:rPr>
              <w:t>10</w:t>
            </w:r>
          </w:p>
        </w:tc>
        <w:tc>
          <w:tcPr>
            <w:tcW w:w="1280" w:type="dxa"/>
            <w:shd w:val="clear" w:color="auto" w:fill="auto"/>
            <w:vAlign w:val="center"/>
          </w:tcPr>
          <w:p>
            <w:pPr>
              <w:widowControl/>
              <w:jc w:val="center"/>
              <w:textAlignment w:val="center"/>
              <w:rPr>
                <w:rFonts w:hint="default" w:ascii="宋体" w:hAnsi="宋体" w:eastAsia="宋体" w:cs="宋体"/>
                <w:color w:val="000000"/>
                <w:sz w:val="20"/>
                <w:szCs w:val="20"/>
                <w:lang w:val="en-US" w:eastAsia="zh-CN"/>
              </w:rPr>
            </w:pPr>
            <w:r>
              <w:rPr>
                <w:rFonts w:hint="eastAsia" w:ascii="宋体" w:hAnsi="宋体" w:cs="宋体"/>
                <w:color w:val="000000"/>
                <w:kern w:val="0"/>
                <w:sz w:val="20"/>
                <w:szCs w:val="20"/>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8" w:hRule="atLeast"/>
        </w:trPr>
        <w:tc>
          <w:tcPr>
            <w:tcW w:w="1721" w:type="dxa"/>
            <w:vMerge w:val="continue"/>
            <w:shd w:val="clear" w:color="auto" w:fill="auto"/>
            <w:vAlign w:val="center"/>
          </w:tcPr>
          <w:p>
            <w:pPr>
              <w:jc w:val="center"/>
              <w:rPr>
                <w:rFonts w:ascii="宋体" w:hAnsi="宋体" w:cs="宋体"/>
                <w:color w:val="000000"/>
                <w:sz w:val="20"/>
                <w:szCs w:val="20"/>
              </w:rPr>
            </w:pPr>
          </w:p>
        </w:tc>
        <w:tc>
          <w:tcPr>
            <w:tcW w:w="1655" w:type="dxa"/>
            <w:vMerge w:val="restart"/>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效果（30）</w:t>
            </w:r>
          </w:p>
        </w:tc>
        <w:tc>
          <w:tcPr>
            <w:tcW w:w="2251"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使参政议政工作具有针对性前瞻性可行性，为市委市政府决策提供具有借鉴意义的参考</w:t>
            </w:r>
          </w:p>
        </w:tc>
        <w:tc>
          <w:tcPr>
            <w:tcW w:w="2885" w:type="dxa"/>
            <w:shd w:val="clear" w:color="auto" w:fill="auto"/>
            <w:vAlign w:val="center"/>
          </w:tcPr>
          <w:p>
            <w:pPr>
              <w:widowControl/>
              <w:jc w:val="center"/>
              <w:textAlignment w:val="center"/>
              <w:rPr>
                <w:rFonts w:hint="eastAsia" w:ascii="宋体" w:hAnsi="宋体" w:eastAsia="宋体" w:cs="宋体"/>
                <w:color w:val="000000"/>
                <w:sz w:val="20"/>
                <w:szCs w:val="20"/>
                <w:lang w:eastAsia="zh-CN"/>
              </w:rPr>
            </w:pPr>
            <w:r>
              <w:rPr>
                <w:rFonts w:hint="eastAsia" w:ascii="宋体" w:hAnsi="宋体" w:cs="宋体"/>
                <w:color w:val="000000"/>
                <w:kern w:val="0"/>
                <w:sz w:val="20"/>
                <w:szCs w:val="20"/>
                <w:lang w:eastAsia="zh-CN" w:bidi="ar"/>
              </w:rPr>
              <w:t>好</w:t>
            </w:r>
          </w:p>
        </w:tc>
        <w:tc>
          <w:tcPr>
            <w:tcW w:w="3279" w:type="dxa"/>
            <w:shd w:val="clear" w:color="auto" w:fill="auto"/>
            <w:vAlign w:val="center"/>
          </w:tcPr>
          <w:p>
            <w:pPr>
              <w:widowControl/>
              <w:jc w:val="center"/>
              <w:textAlignment w:val="center"/>
              <w:rPr>
                <w:rFonts w:hint="eastAsia" w:ascii="宋体" w:hAnsi="宋体" w:eastAsia="宋体" w:cs="宋体"/>
                <w:color w:val="000000"/>
                <w:sz w:val="20"/>
                <w:szCs w:val="20"/>
                <w:lang w:eastAsia="zh-CN"/>
              </w:rPr>
            </w:pPr>
            <w:r>
              <w:rPr>
                <w:rFonts w:hint="eastAsia" w:ascii="宋体" w:hAnsi="宋体" w:cs="宋体"/>
                <w:color w:val="000000"/>
                <w:kern w:val="0"/>
                <w:sz w:val="20"/>
                <w:szCs w:val="20"/>
                <w:lang w:eastAsia="zh-CN" w:bidi="ar"/>
              </w:rPr>
              <w:t>推进省市级民盟组织协同履职，效扩大华北片影响力</w:t>
            </w:r>
          </w:p>
        </w:tc>
        <w:tc>
          <w:tcPr>
            <w:tcW w:w="1103"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w:t>
            </w:r>
          </w:p>
        </w:tc>
        <w:tc>
          <w:tcPr>
            <w:tcW w:w="1280" w:type="dxa"/>
            <w:shd w:val="clear" w:color="auto" w:fill="auto"/>
            <w:vAlign w:val="center"/>
          </w:tcPr>
          <w:p>
            <w:pPr>
              <w:widowControl/>
              <w:jc w:val="center"/>
              <w:textAlignment w:val="center"/>
              <w:rPr>
                <w:rFonts w:hint="eastAsia" w:ascii="宋体" w:hAnsi="宋体" w:eastAsia="宋体" w:cs="宋体"/>
                <w:color w:val="000000"/>
                <w:sz w:val="20"/>
                <w:szCs w:val="20"/>
                <w:lang w:eastAsia="zh-CN"/>
              </w:rPr>
            </w:pPr>
            <w:r>
              <w:rPr>
                <w:rFonts w:hint="eastAsia" w:ascii="宋体" w:hAnsi="宋体" w:cs="宋体"/>
                <w:color w:val="000000"/>
                <w:kern w:val="0"/>
                <w:sz w:val="20"/>
                <w:szCs w:val="20"/>
                <w:lang w:val="en-US" w:eastAsia="zh-CN" w:bidi="ar"/>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02" w:hRule="atLeast"/>
        </w:trPr>
        <w:tc>
          <w:tcPr>
            <w:tcW w:w="1721" w:type="dxa"/>
            <w:vMerge w:val="continue"/>
            <w:shd w:val="clear" w:color="auto" w:fill="auto"/>
            <w:vAlign w:val="center"/>
          </w:tcPr>
          <w:p>
            <w:pPr>
              <w:jc w:val="center"/>
              <w:rPr>
                <w:rFonts w:ascii="宋体" w:hAnsi="宋体" w:cs="宋体"/>
                <w:color w:val="000000"/>
                <w:sz w:val="20"/>
                <w:szCs w:val="20"/>
              </w:rPr>
            </w:pPr>
          </w:p>
        </w:tc>
        <w:tc>
          <w:tcPr>
            <w:tcW w:w="1655" w:type="dxa"/>
            <w:vMerge w:val="continue"/>
            <w:shd w:val="clear" w:color="auto" w:fill="auto"/>
            <w:vAlign w:val="center"/>
          </w:tcPr>
          <w:p>
            <w:pPr>
              <w:jc w:val="center"/>
              <w:rPr>
                <w:rFonts w:ascii="宋体" w:hAnsi="宋体" w:cs="宋体"/>
                <w:color w:val="000000"/>
                <w:sz w:val="20"/>
                <w:szCs w:val="20"/>
              </w:rPr>
            </w:pPr>
          </w:p>
        </w:tc>
        <w:tc>
          <w:tcPr>
            <w:tcW w:w="2251" w:type="dxa"/>
            <w:shd w:val="clear" w:color="auto" w:fill="auto"/>
            <w:vAlign w:val="center"/>
          </w:tcPr>
          <w:p>
            <w:pPr>
              <w:widowControl/>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强化政治引领，凝聚思想共识，提升参政能力</w:t>
            </w:r>
          </w:p>
        </w:tc>
        <w:tc>
          <w:tcPr>
            <w:tcW w:w="2885"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bidi="ar"/>
              </w:rPr>
            </w:pPr>
            <w:r>
              <w:rPr>
                <w:rFonts w:hint="eastAsia" w:ascii="宋体" w:hAnsi="宋体" w:cs="宋体"/>
                <w:color w:val="000000"/>
                <w:kern w:val="0"/>
                <w:sz w:val="20"/>
                <w:szCs w:val="20"/>
                <w:lang w:eastAsia="zh-CN" w:bidi="ar"/>
              </w:rPr>
              <w:t>好</w:t>
            </w:r>
          </w:p>
        </w:tc>
        <w:tc>
          <w:tcPr>
            <w:tcW w:w="3279" w:type="dxa"/>
            <w:shd w:val="clear" w:color="auto" w:fill="auto"/>
            <w:vAlign w:val="center"/>
          </w:tcPr>
          <w:p>
            <w:pPr>
              <w:widowControl/>
              <w:jc w:val="center"/>
              <w:textAlignment w:val="center"/>
              <w:rPr>
                <w:rFonts w:hint="eastAsia" w:ascii="宋体" w:hAnsi="宋体" w:cs="宋体"/>
                <w:color w:val="000000"/>
                <w:kern w:val="0"/>
                <w:sz w:val="20"/>
                <w:szCs w:val="20"/>
                <w:lang w:bidi="ar"/>
              </w:rPr>
            </w:pPr>
            <w:r>
              <w:rPr>
                <w:rFonts w:hint="eastAsia" w:ascii="宋体" w:hAnsi="宋体" w:eastAsia="宋体" w:cs="宋体"/>
                <w:color w:val="000000"/>
                <w:kern w:val="0"/>
                <w:sz w:val="20"/>
                <w:szCs w:val="20"/>
                <w:lang w:bidi="ar"/>
              </w:rPr>
              <w:t>全年提交市政协党派提案7篇、界别提案3篇、大会书面发言4篇</w:t>
            </w:r>
          </w:p>
        </w:tc>
        <w:tc>
          <w:tcPr>
            <w:tcW w:w="1103"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w:t>
            </w:r>
          </w:p>
        </w:tc>
        <w:tc>
          <w:tcPr>
            <w:tcW w:w="1280" w:type="dxa"/>
            <w:shd w:val="clear" w:color="auto" w:fill="auto"/>
            <w:vAlign w:val="center"/>
          </w:tcPr>
          <w:p>
            <w:pPr>
              <w:widowControl/>
              <w:jc w:val="center"/>
              <w:textAlignment w:val="center"/>
              <w:rPr>
                <w:rFonts w:hint="default" w:ascii="宋体" w:hAnsi="宋体" w:eastAsia="宋体" w:cs="宋体"/>
                <w:color w:val="000000"/>
                <w:sz w:val="20"/>
                <w:szCs w:val="20"/>
                <w:lang w:val="en-US" w:eastAsia="zh-CN"/>
              </w:rPr>
            </w:pPr>
            <w:r>
              <w:rPr>
                <w:rFonts w:hint="eastAsia" w:ascii="宋体" w:hAnsi="宋体" w:cs="宋体"/>
                <w:color w:val="000000"/>
                <w:kern w:val="0"/>
                <w:sz w:val="20"/>
                <w:szCs w:val="20"/>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5" w:hRule="atLeast"/>
        </w:trPr>
        <w:tc>
          <w:tcPr>
            <w:tcW w:w="1721" w:type="dxa"/>
            <w:vMerge w:val="continue"/>
            <w:shd w:val="clear" w:color="auto" w:fill="auto"/>
            <w:vAlign w:val="center"/>
          </w:tcPr>
          <w:p>
            <w:pPr>
              <w:jc w:val="center"/>
              <w:rPr>
                <w:rFonts w:ascii="宋体" w:hAnsi="宋体" w:cs="宋体"/>
                <w:color w:val="000000"/>
                <w:sz w:val="20"/>
                <w:szCs w:val="20"/>
              </w:rPr>
            </w:pPr>
          </w:p>
        </w:tc>
        <w:tc>
          <w:tcPr>
            <w:tcW w:w="1655" w:type="dxa"/>
            <w:vMerge w:val="continue"/>
            <w:shd w:val="clear" w:color="auto" w:fill="auto"/>
            <w:vAlign w:val="center"/>
          </w:tcPr>
          <w:p>
            <w:pPr>
              <w:jc w:val="center"/>
              <w:rPr>
                <w:rFonts w:ascii="宋体" w:hAnsi="宋体" w:cs="宋体"/>
                <w:color w:val="000000"/>
                <w:sz w:val="20"/>
                <w:szCs w:val="20"/>
              </w:rPr>
            </w:pPr>
          </w:p>
        </w:tc>
        <w:tc>
          <w:tcPr>
            <w:tcW w:w="2251" w:type="dxa"/>
            <w:shd w:val="clear" w:color="auto" w:fill="auto"/>
            <w:vAlign w:val="center"/>
          </w:tcPr>
          <w:p>
            <w:pPr>
              <w:widowControl/>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持续开展基层组织建设活动，稳步推进组织发展</w:t>
            </w:r>
          </w:p>
        </w:tc>
        <w:tc>
          <w:tcPr>
            <w:tcW w:w="2885" w:type="dxa"/>
            <w:shd w:val="clear" w:color="auto" w:fill="auto"/>
            <w:vAlign w:val="center"/>
          </w:tcPr>
          <w:p>
            <w:pPr>
              <w:widowControl/>
              <w:jc w:val="center"/>
              <w:textAlignment w:val="center"/>
              <w:rPr>
                <w:rFonts w:hint="eastAsia" w:ascii="宋体" w:hAnsi="宋体" w:eastAsia="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组织建设稳步发展</w:t>
            </w:r>
          </w:p>
        </w:tc>
        <w:tc>
          <w:tcPr>
            <w:tcW w:w="3279" w:type="dxa"/>
            <w:shd w:val="clear" w:color="auto" w:fill="auto"/>
            <w:vAlign w:val="center"/>
          </w:tcPr>
          <w:p>
            <w:pPr>
              <w:widowControl/>
              <w:jc w:val="center"/>
              <w:textAlignment w:val="center"/>
              <w:rPr>
                <w:rFonts w:hint="eastAsia" w:ascii="宋体" w:hAnsi="宋体" w:cs="宋体"/>
                <w:color w:val="000000"/>
                <w:kern w:val="0"/>
                <w:sz w:val="20"/>
                <w:szCs w:val="20"/>
                <w:lang w:val="en-US" w:bidi="ar"/>
              </w:rPr>
            </w:pPr>
            <w:r>
              <w:rPr>
                <w:rFonts w:hint="eastAsia" w:ascii="宋体" w:hAnsi="宋体" w:cs="宋体"/>
                <w:color w:val="000000"/>
                <w:kern w:val="0"/>
                <w:sz w:val="20"/>
                <w:szCs w:val="20"/>
                <w:lang w:val="en-US" w:eastAsia="zh-CN" w:bidi="ar"/>
              </w:rPr>
              <w:t>新建10个基层组织，全市基层组织达到303个。</w:t>
            </w:r>
          </w:p>
        </w:tc>
        <w:tc>
          <w:tcPr>
            <w:tcW w:w="1103"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w:t>
            </w:r>
          </w:p>
        </w:tc>
        <w:tc>
          <w:tcPr>
            <w:tcW w:w="1280"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val="en-US" w:eastAsia="zh-CN" w:bidi="ar"/>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4174" w:type="dxa"/>
            <w:gridSpan w:val="7"/>
            <w:shd w:val="clear" w:color="auto" w:fill="auto"/>
            <w:vAlign w:val="center"/>
          </w:tcPr>
          <w:p>
            <w:pPr>
              <w:widowControl/>
              <w:jc w:val="left"/>
              <w:textAlignment w:val="center"/>
              <w:rPr>
                <w:rFonts w:ascii="宋体" w:hAnsi="宋体" w:cs="宋体"/>
                <w:color w:val="000000"/>
                <w:sz w:val="18"/>
                <w:szCs w:val="18"/>
              </w:rPr>
            </w:pPr>
            <w:r>
              <w:rPr>
                <w:rStyle w:val="25"/>
                <w:rFonts w:hint="default"/>
                <w:lang w:bidi="ar"/>
              </w:rPr>
              <w:t>三、</w:t>
            </w:r>
            <w:r>
              <w:rPr>
                <w:rFonts w:hint="eastAsia" w:ascii="宋体" w:hAnsi="宋体" w:cs="宋体"/>
                <w:color w:val="000000"/>
                <w:kern w:val="0"/>
                <w:sz w:val="20"/>
                <w:szCs w:val="20"/>
                <w:lang w:bidi="ar"/>
              </w:rPr>
              <w:t>预算管理情况（20分）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721"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一级指标</w:t>
            </w:r>
          </w:p>
        </w:tc>
        <w:tc>
          <w:tcPr>
            <w:tcW w:w="1655"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二级指标</w:t>
            </w:r>
          </w:p>
        </w:tc>
        <w:tc>
          <w:tcPr>
            <w:tcW w:w="2251"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三级指标</w:t>
            </w:r>
          </w:p>
        </w:tc>
        <w:tc>
          <w:tcPr>
            <w:tcW w:w="2885"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指标值</w:t>
            </w:r>
          </w:p>
        </w:tc>
        <w:tc>
          <w:tcPr>
            <w:tcW w:w="3279"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完成值</w:t>
            </w:r>
          </w:p>
        </w:tc>
        <w:tc>
          <w:tcPr>
            <w:tcW w:w="1103"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w:t>
            </w:r>
          </w:p>
        </w:tc>
        <w:tc>
          <w:tcPr>
            <w:tcW w:w="1280"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5" w:hRule="atLeast"/>
        </w:trPr>
        <w:tc>
          <w:tcPr>
            <w:tcW w:w="1721" w:type="dxa"/>
            <w:vMerge w:val="restart"/>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预算管理情况（20）</w:t>
            </w:r>
          </w:p>
        </w:tc>
        <w:tc>
          <w:tcPr>
            <w:tcW w:w="1655" w:type="dxa"/>
            <w:vMerge w:val="restart"/>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财务管理（4）</w:t>
            </w:r>
          </w:p>
        </w:tc>
        <w:tc>
          <w:tcPr>
            <w:tcW w:w="2251"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财务管理制度健全性</w:t>
            </w:r>
          </w:p>
        </w:tc>
        <w:tc>
          <w:tcPr>
            <w:tcW w:w="2885"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财务管理制度健全，满足日常管理和核算要求。</w:t>
            </w:r>
          </w:p>
        </w:tc>
        <w:tc>
          <w:tcPr>
            <w:tcW w:w="3279"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满足日常管理、核算要求。但绩效管理制度不完善。</w:t>
            </w:r>
          </w:p>
        </w:tc>
        <w:tc>
          <w:tcPr>
            <w:tcW w:w="1103"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280"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95" w:hRule="atLeast"/>
        </w:trPr>
        <w:tc>
          <w:tcPr>
            <w:tcW w:w="1721" w:type="dxa"/>
            <w:vMerge w:val="continue"/>
            <w:shd w:val="clear" w:color="auto" w:fill="auto"/>
            <w:vAlign w:val="center"/>
          </w:tcPr>
          <w:p>
            <w:pPr>
              <w:jc w:val="center"/>
              <w:rPr>
                <w:rFonts w:ascii="宋体" w:hAnsi="宋体" w:cs="宋体"/>
                <w:color w:val="000000"/>
                <w:sz w:val="20"/>
                <w:szCs w:val="20"/>
              </w:rPr>
            </w:pPr>
          </w:p>
        </w:tc>
        <w:tc>
          <w:tcPr>
            <w:tcW w:w="1655" w:type="dxa"/>
            <w:vMerge w:val="continue"/>
            <w:shd w:val="clear" w:color="auto" w:fill="auto"/>
            <w:vAlign w:val="center"/>
          </w:tcPr>
          <w:p>
            <w:pPr>
              <w:jc w:val="center"/>
              <w:rPr>
                <w:rFonts w:ascii="宋体" w:hAnsi="宋体" w:cs="宋体"/>
                <w:color w:val="000000"/>
                <w:sz w:val="20"/>
                <w:szCs w:val="20"/>
              </w:rPr>
            </w:pPr>
          </w:p>
        </w:tc>
        <w:tc>
          <w:tcPr>
            <w:tcW w:w="2251"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资金使用合规性和安全性</w:t>
            </w:r>
          </w:p>
        </w:tc>
        <w:tc>
          <w:tcPr>
            <w:tcW w:w="2885"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各项支出程序规范、手续齐全、单据完整，严格按财政资金管理要求使用。</w:t>
            </w:r>
          </w:p>
        </w:tc>
        <w:tc>
          <w:tcPr>
            <w:tcW w:w="3279"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严格按照财务管理制度、资金管理制度、采购管理制度执行。</w:t>
            </w:r>
          </w:p>
        </w:tc>
        <w:tc>
          <w:tcPr>
            <w:tcW w:w="1103"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w:t>
            </w:r>
          </w:p>
        </w:tc>
        <w:tc>
          <w:tcPr>
            <w:tcW w:w="1280"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5" w:hRule="atLeast"/>
        </w:trPr>
        <w:tc>
          <w:tcPr>
            <w:tcW w:w="1721" w:type="dxa"/>
            <w:vMerge w:val="continue"/>
            <w:shd w:val="clear" w:color="auto" w:fill="auto"/>
            <w:vAlign w:val="center"/>
          </w:tcPr>
          <w:p>
            <w:pPr>
              <w:jc w:val="center"/>
              <w:rPr>
                <w:rFonts w:ascii="宋体" w:hAnsi="宋体" w:cs="宋体"/>
                <w:color w:val="000000"/>
                <w:sz w:val="20"/>
                <w:szCs w:val="20"/>
              </w:rPr>
            </w:pPr>
          </w:p>
        </w:tc>
        <w:tc>
          <w:tcPr>
            <w:tcW w:w="1655" w:type="dxa"/>
            <w:vMerge w:val="continue"/>
            <w:shd w:val="clear" w:color="auto" w:fill="auto"/>
            <w:vAlign w:val="center"/>
          </w:tcPr>
          <w:p>
            <w:pPr>
              <w:jc w:val="center"/>
              <w:rPr>
                <w:rFonts w:ascii="宋体" w:hAnsi="宋体" w:cs="宋体"/>
                <w:color w:val="000000"/>
                <w:sz w:val="20"/>
                <w:szCs w:val="20"/>
              </w:rPr>
            </w:pPr>
          </w:p>
        </w:tc>
        <w:tc>
          <w:tcPr>
            <w:tcW w:w="2251"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会计基础信息完善性</w:t>
            </w:r>
          </w:p>
        </w:tc>
        <w:tc>
          <w:tcPr>
            <w:tcW w:w="2885"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会计基础信息及资料真实、完整。</w:t>
            </w:r>
          </w:p>
        </w:tc>
        <w:tc>
          <w:tcPr>
            <w:tcW w:w="3279"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会计基础信息及资料真实、完整。</w:t>
            </w:r>
          </w:p>
        </w:tc>
        <w:tc>
          <w:tcPr>
            <w:tcW w:w="1103"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280"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1721" w:type="dxa"/>
            <w:vMerge w:val="continue"/>
            <w:shd w:val="clear" w:color="auto" w:fill="auto"/>
            <w:vAlign w:val="center"/>
          </w:tcPr>
          <w:p>
            <w:pPr>
              <w:jc w:val="center"/>
              <w:rPr>
                <w:rFonts w:ascii="宋体" w:hAnsi="宋体" w:cs="宋体"/>
                <w:color w:val="000000"/>
                <w:sz w:val="20"/>
                <w:szCs w:val="20"/>
              </w:rPr>
            </w:pPr>
          </w:p>
        </w:tc>
        <w:tc>
          <w:tcPr>
            <w:tcW w:w="1655"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资产管理（4）</w:t>
            </w:r>
          </w:p>
        </w:tc>
        <w:tc>
          <w:tcPr>
            <w:tcW w:w="2251"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资产管理规范性</w:t>
            </w:r>
          </w:p>
        </w:tc>
        <w:tc>
          <w:tcPr>
            <w:tcW w:w="2885"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资产完整、配置合理、使用和处置规范。</w:t>
            </w:r>
          </w:p>
        </w:tc>
        <w:tc>
          <w:tcPr>
            <w:tcW w:w="3279"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资产安全完整、配置合理，资产使用</w:t>
            </w:r>
            <w:r>
              <w:rPr>
                <w:rFonts w:hint="eastAsia" w:ascii="宋体" w:hAnsi="宋体" w:cs="宋体"/>
                <w:color w:val="000000"/>
                <w:kern w:val="0"/>
                <w:sz w:val="20"/>
                <w:szCs w:val="20"/>
                <w:lang w:eastAsia="zh-CN" w:bidi="ar"/>
              </w:rPr>
              <w:t>、</w:t>
            </w:r>
            <w:r>
              <w:rPr>
                <w:rFonts w:hint="eastAsia" w:ascii="宋体" w:hAnsi="宋体" w:cs="宋体"/>
                <w:color w:val="000000"/>
                <w:kern w:val="0"/>
                <w:sz w:val="20"/>
                <w:szCs w:val="20"/>
                <w:lang w:val="en-US" w:eastAsia="zh-CN" w:bidi="ar"/>
              </w:rPr>
              <w:t>采购</w:t>
            </w:r>
            <w:r>
              <w:rPr>
                <w:rFonts w:hint="eastAsia" w:ascii="宋体" w:hAnsi="宋体" w:cs="宋体"/>
                <w:color w:val="000000"/>
                <w:kern w:val="0"/>
                <w:sz w:val="20"/>
                <w:szCs w:val="20"/>
                <w:lang w:bidi="ar"/>
              </w:rPr>
              <w:t>程序规范。</w:t>
            </w:r>
          </w:p>
        </w:tc>
        <w:tc>
          <w:tcPr>
            <w:tcW w:w="1103"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w:t>
            </w:r>
          </w:p>
        </w:tc>
        <w:tc>
          <w:tcPr>
            <w:tcW w:w="1280"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35" w:hRule="atLeast"/>
        </w:trPr>
        <w:tc>
          <w:tcPr>
            <w:tcW w:w="1721" w:type="dxa"/>
            <w:vMerge w:val="continue"/>
            <w:shd w:val="clear" w:color="auto" w:fill="auto"/>
            <w:vAlign w:val="center"/>
          </w:tcPr>
          <w:p>
            <w:pPr>
              <w:jc w:val="center"/>
              <w:rPr>
                <w:rFonts w:ascii="宋体" w:hAnsi="宋体" w:cs="宋体"/>
                <w:color w:val="000000"/>
                <w:sz w:val="20"/>
                <w:szCs w:val="20"/>
              </w:rPr>
            </w:pPr>
          </w:p>
        </w:tc>
        <w:tc>
          <w:tcPr>
            <w:tcW w:w="1655"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绩效管理（4）</w:t>
            </w:r>
          </w:p>
        </w:tc>
        <w:tc>
          <w:tcPr>
            <w:tcW w:w="2251"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绩效管理情况</w:t>
            </w:r>
          </w:p>
        </w:tc>
        <w:tc>
          <w:tcPr>
            <w:tcW w:w="2885"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开展绩效监控、绩效评价。</w:t>
            </w:r>
          </w:p>
        </w:tc>
        <w:tc>
          <w:tcPr>
            <w:tcW w:w="3279"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202</w:t>
            </w:r>
            <w:r>
              <w:rPr>
                <w:rFonts w:hint="eastAsia" w:ascii="宋体" w:hAnsi="宋体" w:cs="宋体"/>
                <w:color w:val="000000"/>
                <w:kern w:val="0"/>
                <w:sz w:val="20"/>
                <w:szCs w:val="20"/>
                <w:lang w:val="en-US" w:eastAsia="zh-CN" w:bidi="ar"/>
              </w:rPr>
              <w:t>4</w:t>
            </w:r>
            <w:r>
              <w:rPr>
                <w:rFonts w:hint="eastAsia" w:ascii="宋体" w:hAnsi="宋体" w:cs="宋体"/>
                <w:color w:val="000000"/>
                <w:kern w:val="0"/>
                <w:sz w:val="20"/>
                <w:szCs w:val="20"/>
                <w:lang w:bidi="ar"/>
              </w:rPr>
              <w:t>年</w:t>
            </w:r>
            <w:r>
              <w:rPr>
                <w:rFonts w:hint="eastAsia" w:ascii="宋体" w:hAnsi="宋体" w:cs="宋体"/>
                <w:color w:val="000000"/>
                <w:kern w:val="0"/>
                <w:sz w:val="20"/>
                <w:szCs w:val="20"/>
                <w:lang w:val="en-US" w:eastAsia="zh-CN" w:bidi="ar"/>
              </w:rPr>
              <w:t>10</w:t>
            </w:r>
            <w:r>
              <w:rPr>
                <w:rFonts w:hint="eastAsia" w:ascii="宋体" w:hAnsi="宋体" w:cs="宋体"/>
                <w:color w:val="000000"/>
                <w:kern w:val="0"/>
                <w:sz w:val="20"/>
                <w:szCs w:val="20"/>
                <w:lang w:bidi="ar"/>
              </w:rPr>
              <w:t>个项目进行绩效监控、绩效评价。但项目绩效指标设置不科学，未及时调整。</w:t>
            </w:r>
          </w:p>
        </w:tc>
        <w:tc>
          <w:tcPr>
            <w:tcW w:w="1103"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w:t>
            </w:r>
          </w:p>
        </w:tc>
        <w:tc>
          <w:tcPr>
            <w:tcW w:w="1280"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721" w:type="dxa"/>
            <w:vMerge w:val="continue"/>
            <w:shd w:val="clear" w:color="auto" w:fill="auto"/>
            <w:vAlign w:val="center"/>
          </w:tcPr>
          <w:p>
            <w:pPr>
              <w:jc w:val="center"/>
              <w:rPr>
                <w:rFonts w:ascii="宋体" w:hAnsi="宋体" w:cs="宋体"/>
                <w:color w:val="000000"/>
                <w:sz w:val="20"/>
                <w:szCs w:val="20"/>
              </w:rPr>
            </w:pPr>
          </w:p>
        </w:tc>
        <w:tc>
          <w:tcPr>
            <w:tcW w:w="1655"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指标　</w:t>
            </w:r>
          </w:p>
        </w:tc>
        <w:tc>
          <w:tcPr>
            <w:tcW w:w="5136" w:type="dxa"/>
            <w:gridSpan w:val="2"/>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202</w:t>
            </w:r>
            <w:r>
              <w:rPr>
                <w:rFonts w:hint="eastAsia" w:ascii="宋体" w:hAnsi="宋体" w:cs="宋体"/>
                <w:color w:val="000000"/>
                <w:kern w:val="0"/>
                <w:sz w:val="20"/>
                <w:szCs w:val="20"/>
                <w:lang w:val="en-US" w:eastAsia="zh-CN" w:bidi="ar"/>
              </w:rPr>
              <w:t>3</w:t>
            </w:r>
            <w:r>
              <w:rPr>
                <w:rFonts w:hint="eastAsia" w:ascii="宋体" w:hAnsi="宋体" w:cs="宋体"/>
                <w:color w:val="000000"/>
                <w:kern w:val="0"/>
                <w:sz w:val="20"/>
                <w:szCs w:val="20"/>
                <w:lang w:bidi="ar"/>
              </w:rPr>
              <w:t>年</w:t>
            </w:r>
          </w:p>
        </w:tc>
        <w:tc>
          <w:tcPr>
            <w:tcW w:w="3279"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202</w:t>
            </w:r>
            <w:r>
              <w:rPr>
                <w:rFonts w:hint="eastAsia" w:ascii="宋体" w:hAnsi="宋体" w:cs="宋体"/>
                <w:color w:val="000000"/>
                <w:kern w:val="0"/>
                <w:sz w:val="20"/>
                <w:szCs w:val="20"/>
                <w:lang w:val="en-US" w:eastAsia="zh-CN" w:bidi="ar"/>
              </w:rPr>
              <w:t>4</w:t>
            </w:r>
            <w:r>
              <w:rPr>
                <w:rFonts w:hint="eastAsia" w:ascii="宋体" w:hAnsi="宋体" w:cs="宋体"/>
                <w:color w:val="000000"/>
                <w:kern w:val="0"/>
                <w:sz w:val="20"/>
                <w:szCs w:val="20"/>
                <w:lang w:bidi="ar"/>
              </w:rPr>
              <w:t>年</w:t>
            </w:r>
          </w:p>
        </w:tc>
        <w:tc>
          <w:tcPr>
            <w:tcW w:w="1103"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w:t>
            </w:r>
          </w:p>
        </w:tc>
        <w:tc>
          <w:tcPr>
            <w:tcW w:w="1280"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721" w:type="dxa"/>
            <w:vMerge w:val="continue"/>
            <w:shd w:val="clear" w:color="auto" w:fill="auto"/>
            <w:vAlign w:val="center"/>
          </w:tcPr>
          <w:p>
            <w:pPr>
              <w:jc w:val="center"/>
              <w:rPr>
                <w:rFonts w:ascii="宋体" w:hAnsi="宋体" w:cs="宋体"/>
                <w:color w:val="000000"/>
                <w:sz w:val="20"/>
                <w:szCs w:val="20"/>
              </w:rPr>
            </w:pPr>
          </w:p>
        </w:tc>
        <w:tc>
          <w:tcPr>
            <w:tcW w:w="1655" w:type="dxa"/>
            <w:vMerge w:val="restart"/>
            <w:shd w:val="clear" w:color="auto" w:fill="auto"/>
            <w:vAlign w:val="center"/>
          </w:tcPr>
          <w:p>
            <w:pPr>
              <w:widowControl/>
              <w:textAlignment w:val="center"/>
              <w:rPr>
                <w:rFonts w:ascii="宋体" w:hAnsi="宋体" w:cs="宋体"/>
                <w:color w:val="000000"/>
                <w:sz w:val="20"/>
                <w:szCs w:val="20"/>
              </w:rPr>
            </w:pPr>
            <w:r>
              <w:rPr>
                <w:rFonts w:hint="eastAsia" w:ascii="宋体" w:hAnsi="宋体" w:cs="宋体"/>
                <w:color w:val="000000"/>
                <w:kern w:val="0"/>
                <w:sz w:val="20"/>
                <w:szCs w:val="20"/>
                <w:lang w:bidi="ar"/>
              </w:rPr>
              <w:t>结转结余率（4）</w:t>
            </w:r>
          </w:p>
        </w:tc>
        <w:tc>
          <w:tcPr>
            <w:tcW w:w="5136" w:type="dxa"/>
            <w:gridSpan w:val="2"/>
            <w:vMerge w:val="restart"/>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highlight w:val="none"/>
                <w:lang w:bidi="ar"/>
              </w:rPr>
              <w:t>4.</w:t>
            </w:r>
            <w:r>
              <w:rPr>
                <w:rFonts w:hint="eastAsia" w:ascii="宋体" w:hAnsi="宋体" w:cs="宋体"/>
                <w:color w:val="000000"/>
                <w:kern w:val="0"/>
                <w:sz w:val="20"/>
                <w:szCs w:val="20"/>
                <w:highlight w:val="none"/>
                <w:lang w:val="en-US" w:eastAsia="zh-CN" w:bidi="ar"/>
              </w:rPr>
              <w:t>47</w:t>
            </w:r>
            <w:r>
              <w:rPr>
                <w:rFonts w:hint="eastAsia" w:ascii="宋体" w:hAnsi="宋体" w:cs="宋体"/>
                <w:color w:val="000000"/>
                <w:kern w:val="0"/>
                <w:sz w:val="20"/>
                <w:szCs w:val="20"/>
                <w:highlight w:val="none"/>
                <w:lang w:bidi="ar"/>
              </w:rPr>
              <w:t>%</w:t>
            </w:r>
          </w:p>
        </w:tc>
        <w:tc>
          <w:tcPr>
            <w:tcW w:w="3279" w:type="dxa"/>
            <w:vMerge w:val="restart"/>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w:t>
            </w:r>
            <w:r>
              <w:rPr>
                <w:rFonts w:hint="eastAsia" w:ascii="宋体" w:hAnsi="宋体" w:cs="宋体"/>
                <w:color w:val="000000"/>
                <w:kern w:val="0"/>
                <w:sz w:val="20"/>
                <w:szCs w:val="20"/>
                <w:lang w:val="en-US" w:eastAsia="zh-CN" w:bidi="ar"/>
              </w:rPr>
              <w:t>07</w:t>
            </w:r>
            <w:r>
              <w:rPr>
                <w:rFonts w:hint="eastAsia" w:ascii="宋体" w:hAnsi="宋体" w:cs="宋体"/>
                <w:color w:val="000000"/>
                <w:kern w:val="0"/>
                <w:sz w:val="20"/>
                <w:szCs w:val="20"/>
                <w:lang w:bidi="ar"/>
              </w:rPr>
              <w:t>%</w:t>
            </w:r>
          </w:p>
        </w:tc>
        <w:tc>
          <w:tcPr>
            <w:tcW w:w="1103" w:type="dxa"/>
            <w:vMerge w:val="restart"/>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w:t>
            </w:r>
          </w:p>
        </w:tc>
        <w:tc>
          <w:tcPr>
            <w:tcW w:w="1280" w:type="dxa"/>
            <w:vMerge w:val="restart"/>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721" w:type="dxa"/>
            <w:vMerge w:val="continue"/>
            <w:shd w:val="clear" w:color="auto" w:fill="auto"/>
            <w:vAlign w:val="center"/>
          </w:tcPr>
          <w:p>
            <w:pPr>
              <w:jc w:val="center"/>
              <w:rPr>
                <w:rFonts w:ascii="宋体" w:hAnsi="宋体" w:cs="宋体"/>
                <w:color w:val="000000"/>
                <w:sz w:val="20"/>
                <w:szCs w:val="20"/>
              </w:rPr>
            </w:pPr>
          </w:p>
        </w:tc>
        <w:tc>
          <w:tcPr>
            <w:tcW w:w="1655" w:type="dxa"/>
            <w:vMerge w:val="continue"/>
            <w:shd w:val="clear" w:color="auto" w:fill="auto"/>
            <w:vAlign w:val="center"/>
          </w:tcPr>
          <w:p>
            <w:pPr>
              <w:rPr>
                <w:rFonts w:ascii="宋体" w:hAnsi="宋体" w:cs="宋体"/>
                <w:color w:val="000000"/>
                <w:sz w:val="20"/>
                <w:szCs w:val="20"/>
              </w:rPr>
            </w:pPr>
          </w:p>
        </w:tc>
        <w:tc>
          <w:tcPr>
            <w:tcW w:w="5136" w:type="dxa"/>
            <w:gridSpan w:val="2"/>
            <w:vMerge w:val="continue"/>
            <w:shd w:val="clear" w:color="auto" w:fill="auto"/>
            <w:vAlign w:val="center"/>
          </w:tcPr>
          <w:p>
            <w:pPr>
              <w:jc w:val="center"/>
              <w:rPr>
                <w:rFonts w:ascii="宋体" w:hAnsi="宋体" w:cs="宋体"/>
                <w:color w:val="000000"/>
                <w:sz w:val="20"/>
                <w:szCs w:val="20"/>
              </w:rPr>
            </w:pPr>
          </w:p>
        </w:tc>
        <w:tc>
          <w:tcPr>
            <w:tcW w:w="3279" w:type="dxa"/>
            <w:vMerge w:val="continue"/>
            <w:shd w:val="clear" w:color="auto" w:fill="auto"/>
            <w:vAlign w:val="center"/>
          </w:tcPr>
          <w:p>
            <w:pPr>
              <w:jc w:val="center"/>
              <w:rPr>
                <w:rFonts w:ascii="宋体" w:hAnsi="宋体" w:cs="宋体"/>
                <w:color w:val="000000"/>
                <w:sz w:val="20"/>
                <w:szCs w:val="20"/>
              </w:rPr>
            </w:pPr>
          </w:p>
        </w:tc>
        <w:tc>
          <w:tcPr>
            <w:tcW w:w="1103" w:type="dxa"/>
            <w:vMerge w:val="continue"/>
            <w:shd w:val="clear" w:color="auto" w:fill="auto"/>
            <w:vAlign w:val="center"/>
          </w:tcPr>
          <w:p>
            <w:pPr>
              <w:jc w:val="center"/>
              <w:rPr>
                <w:rFonts w:ascii="宋体" w:hAnsi="宋体" w:cs="宋体"/>
                <w:color w:val="000000"/>
                <w:sz w:val="20"/>
                <w:szCs w:val="20"/>
              </w:rPr>
            </w:pPr>
          </w:p>
        </w:tc>
        <w:tc>
          <w:tcPr>
            <w:tcW w:w="1280" w:type="dxa"/>
            <w:vMerge w:val="continue"/>
            <w:shd w:val="clear" w:color="auto" w:fill="auto"/>
            <w:vAlign w:val="center"/>
          </w:tcPr>
          <w:p>
            <w:pPr>
              <w:jc w:val="center"/>
              <w:rPr>
                <w:rFonts w:ascii="宋体" w:hAnsi="宋体" w:cs="宋体"/>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5" w:hRule="atLeast"/>
        </w:trPr>
        <w:tc>
          <w:tcPr>
            <w:tcW w:w="1721" w:type="dxa"/>
            <w:vMerge w:val="continue"/>
            <w:shd w:val="clear" w:color="auto" w:fill="auto"/>
            <w:vAlign w:val="center"/>
          </w:tcPr>
          <w:p>
            <w:pPr>
              <w:jc w:val="center"/>
              <w:rPr>
                <w:rFonts w:ascii="宋体" w:hAnsi="宋体" w:cs="宋体"/>
                <w:color w:val="000000"/>
                <w:sz w:val="20"/>
                <w:szCs w:val="20"/>
              </w:rPr>
            </w:pPr>
          </w:p>
        </w:tc>
        <w:tc>
          <w:tcPr>
            <w:tcW w:w="1655" w:type="dxa"/>
            <w:shd w:val="clear" w:color="auto" w:fill="auto"/>
            <w:vAlign w:val="center"/>
          </w:tcPr>
          <w:p>
            <w:pPr>
              <w:widowControl/>
              <w:textAlignment w:val="center"/>
              <w:rPr>
                <w:rFonts w:ascii="宋体" w:hAnsi="宋体" w:cs="宋体"/>
                <w:color w:val="000000"/>
                <w:sz w:val="20"/>
                <w:szCs w:val="20"/>
              </w:rPr>
            </w:pPr>
            <w:r>
              <w:rPr>
                <w:rFonts w:hint="eastAsia" w:ascii="宋体" w:hAnsi="宋体" w:cs="宋体"/>
                <w:color w:val="000000"/>
                <w:kern w:val="0"/>
                <w:sz w:val="20"/>
                <w:szCs w:val="20"/>
                <w:lang w:bidi="ar"/>
              </w:rPr>
              <w:t>部门预决算差异率（4）</w:t>
            </w:r>
          </w:p>
        </w:tc>
        <w:tc>
          <w:tcPr>
            <w:tcW w:w="5136" w:type="dxa"/>
            <w:gridSpan w:val="2"/>
            <w:shd w:val="clear" w:color="auto" w:fill="auto"/>
            <w:vAlign w:val="center"/>
          </w:tcPr>
          <w:p>
            <w:pPr>
              <w:widowControl/>
              <w:jc w:val="center"/>
              <w:textAlignment w:val="center"/>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w:t>
            </w:r>
          </w:p>
        </w:tc>
        <w:tc>
          <w:tcPr>
            <w:tcW w:w="3279"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eastAsia="宋体" w:cs="宋体"/>
                <w:color w:val="000000"/>
                <w:kern w:val="0"/>
                <w:sz w:val="20"/>
                <w:szCs w:val="20"/>
                <w:lang w:val="en-US" w:eastAsia="zh-CN" w:bidi="ar"/>
              </w:rPr>
              <w:t>-2.74</w:t>
            </w:r>
          </w:p>
        </w:tc>
        <w:tc>
          <w:tcPr>
            <w:tcW w:w="1103"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w:t>
            </w:r>
          </w:p>
        </w:tc>
        <w:tc>
          <w:tcPr>
            <w:tcW w:w="1280"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1791" w:type="dxa"/>
            <w:gridSpan w:val="5"/>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合计</w:t>
            </w:r>
          </w:p>
        </w:tc>
        <w:tc>
          <w:tcPr>
            <w:tcW w:w="1103"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1280" w:type="dxa"/>
            <w:shd w:val="clear" w:color="auto" w:fill="auto"/>
            <w:vAlign w:val="center"/>
          </w:tcPr>
          <w:p>
            <w:pPr>
              <w:widowControl/>
              <w:jc w:val="center"/>
              <w:textAlignment w:val="center"/>
              <w:rPr>
                <w:rFonts w:hint="default" w:ascii="宋体" w:hAnsi="宋体" w:eastAsia="宋体" w:cs="宋体"/>
                <w:color w:val="000000"/>
                <w:sz w:val="20"/>
                <w:szCs w:val="20"/>
                <w:lang w:val="en-US" w:eastAsia="zh-CN"/>
              </w:rPr>
            </w:pPr>
            <w:r>
              <w:rPr>
                <w:rFonts w:hint="eastAsia" w:ascii="宋体" w:hAnsi="宋体" w:cs="宋体"/>
                <w:color w:val="000000"/>
                <w:kern w:val="0"/>
                <w:sz w:val="20"/>
                <w:szCs w:val="20"/>
                <w:lang w:bidi="ar"/>
              </w:rPr>
              <w:t>9</w:t>
            </w:r>
            <w:r>
              <w:rPr>
                <w:rFonts w:hint="eastAsia" w:ascii="宋体" w:hAnsi="宋体" w:cs="宋体"/>
                <w:color w:val="000000"/>
                <w:kern w:val="0"/>
                <w:sz w:val="20"/>
                <w:szCs w:val="20"/>
                <w:lang w:val="en-US" w:eastAsia="zh-CN" w:bidi="ar"/>
              </w:rPr>
              <w:t>3</w:t>
            </w:r>
            <w:r>
              <w:rPr>
                <w:rFonts w:hint="eastAsia" w:ascii="宋体" w:hAnsi="宋体" w:cs="宋体"/>
                <w:color w:val="000000"/>
                <w:kern w:val="0"/>
                <w:sz w:val="20"/>
                <w:szCs w:val="20"/>
                <w:lang w:bidi="ar"/>
              </w:rPr>
              <w:t>.</w:t>
            </w:r>
            <w:r>
              <w:rPr>
                <w:rFonts w:hint="eastAsia" w:ascii="宋体" w:hAnsi="宋体" w:cs="宋体"/>
                <w:color w:val="000000"/>
                <w:kern w:val="0"/>
                <w:sz w:val="20"/>
                <w:szCs w:val="20"/>
                <w:lang w:val="en-US" w:eastAsia="zh-CN" w:bidi="ar"/>
              </w:rPr>
              <w:t>09</w:t>
            </w:r>
          </w:p>
        </w:tc>
      </w:tr>
    </w:tbl>
    <w:p/>
    <w:sectPr>
      <w:footerReference r:id="rId4" w:type="default"/>
      <w:pgSz w:w="16838" w:h="11906" w:orient="landscape"/>
      <w:pgMar w:top="1800" w:right="1440" w:bottom="1800" w:left="1440" w:header="851" w:footer="992" w:gutter="0"/>
      <w:pgNumType w:start="1"/>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2000000000000000000"/>
    <w:charset w:val="86"/>
    <w:family w:val="script"/>
    <w:pitch w:val="default"/>
    <w:sig w:usb0="00000000" w:usb1="00000000" w:usb2="00000000" w:usb3="00000000" w:csb0="00000000" w:csb1="00000000"/>
  </w:font>
  <w:font w:name="方正小标宋_GBK">
    <w:altName w:val="微软雅黑"/>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ascii="宋体" w:hAnsi="宋体"/>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89535" cy="230505"/>
              <wp:effectExtent l="0" t="0" r="0" b="10795"/>
              <wp:wrapNone/>
              <wp:docPr id="782614865" name="文本框 2"/>
              <wp:cNvGraphicFramePr/>
              <a:graphic xmlns:a="http://schemas.openxmlformats.org/drawingml/2006/main">
                <a:graphicData uri="http://schemas.microsoft.com/office/word/2010/wordprocessingShape">
                  <wps:wsp>
                    <wps:cNvSpPr txBox="1"/>
                    <wps:spPr>
                      <a:xfrm>
                        <a:off x="0" y="0"/>
                        <a:ext cx="89535" cy="230505"/>
                      </a:xfrm>
                      <a:prstGeom prst="rect">
                        <a:avLst/>
                      </a:prstGeom>
                      <a:noFill/>
                      <a:ln w="6350">
                        <a:noFill/>
                      </a:ln>
                    </wps:spPr>
                    <wps:txbx>
                      <w:txbxContent>
                        <w:p>
                          <w:pPr>
                            <w:pStyle w:val="6"/>
                            <w:jc w:val="cente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2" o:spid="_x0000_s1026" o:spt="202" type="#_x0000_t202" style="position:absolute;left:0pt;margin-top:0pt;height:18.15pt;width:7.05pt;mso-position-horizontal:right;mso-position-horizontal-relative:margin;mso-wrap-style:none;z-index:251660288;mso-width-relative:page;mso-height-relative:page;" filled="f" stroked="f" coordsize="21600,21600" o:gfxdata="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kNOIjNEAAAADAQAADwAAAAAA&#10;AAABACAAAAAiAAAAZHJzL2Rvd25yZXYueG1sUEsBAhQAFAAAAAgAh07iQMNti8EaAgAADAQAAA4A&#10;AAAAAAAAAQAgAAAAIAEAAGRycy9lMm9Eb2MueG1sUEsFBgAAAAAGAAYAWQEAAKwFAAAAAA==&#10;">
              <v:fill on="f" focussize="0,0"/>
              <v:stroke on="f" weight="0.5pt"/>
              <v:imagedata o:title=""/>
              <o:lock v:ext="edit" aspectratio="f"/>
              <v:textbox inset="0mm,0mm,0mm,0mm" style="mso-fit-shape-to-text:t;">
                <w:txbxContent>
                  <w:p>
                    <w:pPr>
                      <w:pStyle w:val="6"/>
                      <w:jc w:val="cente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v:textbox>
            </v:shape>
          </w:pict>
        </mc:Fallback>
      </mc:AlternateContent>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posOffset>4396105</wp:posOffset>
              </wp:positionH>
              <wp:positionV relativeFrom="paragraph">
                <wp:posOffset>635</wp:posOffset>
              </wp:positionV>
              <wp:extent cx="175895" cy="154940"/>
              <wp:effectExtent l="0" t="0" r="15240" b="0"/>
              <wp:wrapNone/>
              <wp:docPr id="1" name="文本框 1"/>
              <wp:cNvGraphicFramePr/>
              <a:graphic xmlns:a="http://schemas.openxmlformats.org/drawingml/2006/main">
                <a:graphicData uri="http://schemas.microsoft.com/office/word/2010/wordprocessingShape">
                  <wps:wsp>
                    <wps:cNvSpPr txBox="1"/>
                    <wps:spPr>
                      <a:xfrm>
                        <a:off x="0" y="0"/>
                        <a:ext cx="175846" cy="15474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- 3 -</w:t>
                          </w:r>
                          <w: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346.15pt;margin-top:0.05pt;height:12.2pt;width:13.85pt;mso-position-horizontal-relative:margin;z-index:251659264;mso-width-relative:page;mso-height-relative:page;" filled="f" stroked="f" coordsize="21600,21600" o:gfxdata="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XbsEc1QAAAAcBAAAPAAAAAAAA&#10;AAEAIAAAACIAAABkcnMvZG93bnJldi54bWxQSwECFAAUAAAACACHTuJAb8Mp5BUCAAAHBAAADgAA&#10;AAAAAAABACAAAAAkAQAAZHJzL2Uyb0RvYy54bWxQSwUGAAAAAAYABgBZAQAAqwUAAAAA&#10;">
              <v:fill on="f" focussize="0,0"/>
              <v:stroke on="f" weight="0.5pt"/>
              <v:imagedata o:title=""/>
              <o:lock v:ext="edit" aspectratio="f"/>
              <v:textbox inset="0mm,0mm,0mm,0mm">
                <w:txbxContent>
                  <w:p>
                    <w:pPr>
                      <w:pStyle w:val="6"/>
                    </w:pPr>
                    <w:r>
                      <w:fldChar w:fldCharType="begin"/>
                    </w:r>
                    <w:r>
                      <w:instrText xml:space="preserve"> PAGE  \* MERGEFORMAT </w:instrText>
                    </w:r>
                    <w:r>
                      <w:fldChar w:fldCharType="separate"/>
                    </w:r>
                    <w:r>
                      <w:t>- 3 -</w:t>
                    </w:r>
                    <w:r>
                      <w:fldChar w:fldCharType="end"/>
                    </w:r>
                  </w:p>
                </w:txbxContent>
              </v:textbox>
            </v:shape>
          </w:pict>
        </mc:Fallback>
      </mc:AlternateContent>
    </w:r>
  </w:p>
  <w:p>
    <w:pPr>
      <w:pStyle w:val="6"/>
    </w:pP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民盟北京市委">
    <w15:presenceInfo w15:providerId="None" w15:userId="民盟北京市委"/>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embedSystemFonts/>
  <w:trackRevisions w:val="1"/>
  <w:documentProtection w:enforcement="0"/>
  <w:defaultTabStop w:val="420"/>
  <w:drawingGridHorizontalSpacing w:val="105"/>
  <w:drawingGridVerticalSpacing w:val="319"/>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U5YTk2NWU3OTRhNTU0YjZlNWE0ODExMjY4YzM0MTgifQ=="/>
  </w:docVars>
  <w:rsids>
    <w:rsidRoot w:val="006B32E2"/>
    <w:rsid w:val="0003043D"/>
    <w:rsid w:val="000710D6"/>
    <w:rsid w:val="000B4AD9"/>
    <w:rsid w:val="000B60B8"/>
    <w:rsid w:val="000D70C1"/>
    <w:rsid w:val="000E7693"/>
    <w:rsid w:val="000F3523"/>
    <w:rsid w:val="001329DF"/>
    <w:rsid w:val="001643B6"/>
    <w:rsid w:val="00175807"/>
    <w:rsid w:val="00190987"/>
    <w:rsid w:val="001B53D1"/>
    <w:rsid w:val="001D7153"/>
    <w:rsid w:val="00272D2C"/>
    <w:rsid w:val="00285892"/>
    <w:rsid w:val="00292721"/>
    <w:rsid w:val="002A5982"/>
    <w:rsid w:val="002B2B3D"/>
    <w:rsid w:val="00311010"/>
    <w:rsid w:val="00316929"/>
    <w:rsid w:val="00317AA2"/>
    <w:rsid w:val="003866A1"/>
    <w:rsid w:val="00391BF9"/>
    <w:rsid w:val="003B3690"/>
    <w:rsid w:val="004134E5"/>
    <w:rsid w:val="00463089"/>
    <w:rsid w:val="00475DDD"/>
    <w:rsid w:val="00494FFB"/>
    <w:rsid w:val="004B3B32"/>
    <w:rsid w:val="004C3387"/>
    <w:rsid w:val="004C3526"/>
    <w:rsid w:val="004F5C18"/>
    <w:rsid w:val="005057D9"/>
    <w:rsid w:val="0055574E"/>
    <w:rsid w:val="00573AC3"/>
    <w:rsid w:val="00590E56"/>
    <w:rsid w:val="00597EB8"/>
    <w:rsid w:val="005C35A7"/>
    <w:rsid w:val="005C60D5"/>
    <w:rsid w:val="005D435B"/>
    <w:rsid w:val="0060504F"/>
    <w:rsid w:val="006114DA"/>
    <w:rsid w:val="0061485E"/>
    <w:rsid w:val="00615F31"/>
    <w:rsid w:val="006609BC"/>
    <w:rsid w:val="006708AB"/>
    <w:rsid w:val="00672207"/>
    <w:rsid w:val="006B32E2"/>
    <w:rsid w:val="006B3752"/>
    <w:rsid w:val="006B75C7"/>
    <w:rsid w:val="006D3CEA"/>
    <w:rsid w:val="006D3EC5"/>
    <w:rsid w:val="006D6812"/>
    <w:rsid w:val="006E2FBC"/>
    <w:rsid w:val="00704336"/>
    <w:rsid w:val="00710B01"/>
    <w:rsid w:val="007442A9"/>
    <w:rsid w:val="007816F5"/>
    <w:rsid w:val="007A23A5"/>
    <w:rsid w:val="007A7379"/>
    <w:rsid w:val="007B1DCA"/>
    <w:rsid w:val="007C0E02"/>
    <w:rsid w:val="007C0F14"/>
    <w:rsid w:val="007F27CB"/>
    <w:rsid w:val="00823B2A"/>
    <w:rsid w:val="00830424"/>
    <w:rsid w:val="00852743"/>
    <w:rsid w:val="00854EED"/>
    <w:rsid w:val="00861F1A"/>
    <w:rsid w:val="00871353"/>
    <w:rsid w:val="00871D4B"/>
    <w:rsid w:val="00883851"/>
    <w:rsid w:val="008A0CA4"/>
    <w:rsid w:val="008A6B40"/>
    <w:rsid w:val="008C18B2"/>
    <w:rsid w:val="008D0C56"/>
    <w:rsid w:val="008D138C"/>
    <w:rsid w:val="008D6F62"/>
    <w:rsid w:val="008E6E2C"/>
    <w:rsid w:val="008F5669"/>
    <w:rsid w:val="00907ECA"/>
    <w:rsid w:val="009347A9"/>
    <w:rsid w:val="009500A0"/>
    <w:rsid w:val="00950240"/>
    <w:rsid w:val="00954696"/>
    <w:rsid w:val="00966EF8"/>
    <w:rsid w:val="009864D4"/>
    <w:rsid w:val="009A4628"/>
    <w:rsid w:val="009B7A48"/>
    <w:rsid w:val="009D249C"/>
    <w:rsid w:val="009F4E74"/>
    <w:rsid w:val="009F5978"/>
    <w:rsid w:val="00A10A67"/>
    <w:rsid w:val="00A12B71"/>
    <w:rsid w:val="00A22E90"/>
    <w:rsid w:val="00A42B07"/>
    <w:rsid w:val="00A522B2"/>
    <w:rsid w:val="00A81D7C"/>
    <w:rsid w:val="00A9032D"/>
    <w:rsid w:val="00AA1254"/>
    <w:rsid w:val="00AC123E"/>
    <w:rsid w:val="00B04C45"/>
    <w:rsid w:val="00B12AC7"/>
    <w:rsid w:val="00B415F1"/>
    <w:rsid w:val="00B640C3"/>
    <w:rsid w:val="00B66623"/>
    <w:rsid w:val="00B740AA"/>
    <w:rsid w:val="00B952E4"/>
    <w:rsid w:val="00B97A68"/>
    <w:rsid w:val="00BA4DB8"/>
    <w:rsid w:val="00BB3CED"/>
    <w:rsid w:val="00BE6DD2"/>
    <w:rsid w:val="00BF59A5"/>
    <w:rsid w:val="00BF68AA"/>
    <w:rsid w:val="00C101E7"/>
    <w:rsid w:val="00C240F1"/>
    <w:rsid w:val="00C5498B"/>
    <w:rsid w:val="00C85F20"/>
    <w:rsid w:val="00CA07ED"/>
    <w:rsid w:val="00CB1B09"/>
    <w:rsid w:val="00CD49B4"/>
    <w:rsid w:val="00D0182D"/>
    <w:rsid w:val="00D62981"/>
    <w:rsid w:val="00D62EAE"/>
    <w:rsid w:val="00D94C46"/>
    <w:rsid w:val="00DA4D59"/>
    <w:rsid w:val="00DF5E54"/>
    <w:rsid w:val="00E1752D"/>
    <w:rsid w:val="00E50540"/>
    <w:rsid w:val="00E60A9C"/>
    <w:rsid w:val="00E875D7"/>
    <w:rsid w:val="00EE0B25"/>
    <w:rsid w:val="00EE1A40"/>
    <w:rsid w:val="00F05DA4"/>
    <w:rsid w:val="00F30778"/>
    <w:rsid w:val="00F769DC"/>
    <w:rsid w:val="00FB2F08"/>
    <w:rsid w:val="00FB3E68"/>
    <w:rsid w:val="00FD5DA5"/>
    <w:rsid w:val="013C690E"/>
    <w:rsid w:val="01633E9B"/>
    <w:rsid w:val="016B1DED"/>
    <w:rsid w:val="018F2EE2"/>
    <w:rsid w:val="01A00B6E"/>
    <w:rsid w:val="01DE1773"/>
    <w:rsid w:val="01EC3E90"/>
    <w:rsid w:val="020967F0"/>
    <w:rsid w:val="020C62E0"/>
    <w:rsid w:val="0213141D"/>
    <w:rsid w:val="02254FCF"/>
    <w:rsid w:val="02331ABF"/>
    <w:rsid w:val="023C78BF"/>
    <w:rsid w:val="028916DF"/>
    <w:rsid w:val="02AE7397"/>
    <w:rsid w:val="02B250DA"/>
    <w:rsid w:val="02BF77F6"/>
    <w:rsid w:val="02F254D6"/>
    <w:rsid w:val="02F73684"/>
    <w:rsid w:val="03045209"/>
    <w:rsid w:val="03165668"/>
    <w:rsid w:val="031C69F7"/>
    <w:rsid w:val="033F6241"/>
    <w:rsid w:val="03522419"/>
    <w:rsid w:val="03F60FF6"/>
    <w:rsid w:val="04463D2B"/>
    <w:rsid w:val="046C750A"/>
    <w:rsid w:val="04826D2E"/>
    <w:rsid w:val="049F51EA"/>
    <w:rsid w:val="04B073F7"/>
    <w:rsid w:val="04E9601F"/>
    <w:rsid w:val="051931EE"/>
    <w:rsid w:val="05411B6A"/>
    <w:rsid w:val="0548762F"/>
    <w:rsid w:val="05B64EE1"/>
    <w:rsid w:val="05BF7CF6"/>
    <w:rsid w:val="05D37841"/>
    <w:rsid w:val="05D47115"/>
    <w:rsid w:val="064222D0"/>
    <w:rsid w:val="064A387B"/>
    <w:rsid w:val="06514C09"/>
    <w:rsid w:val="06667CE7"/>
    <w:rsid w:val="067F1777"/>
    <w:rsid w:val="06A50AB1"/>
    <w:rsid w:val="06D27AF8"/>
    <w:rsid w:val="070B6B66"/>
    <w:rsid w:val="07351E35"/>
    <w:rsid w:val="074309F6"/>
    <w:rsid w:val="076E591B"/>
    <w:rsid w:val="078F59E9"/>
    <w:rsid w:val="079C0106"/>
    <w:rsid w:val="07B76CEE"/>
    <w:rsid w:val="07B90CB8"/>
    <w:rsid w:val="07E31891"/>
    <w:rsid w:val="07FE2B6F"/>
    <w:rsid w:val="086E1AA3"/>
    <w:rsid w:val="08AF5C17"/>
    <w:rsid w:val="09137F54"/>
    <w:rsid w:val="093A7BD7"/>
    <w:rsid w:val="093F0D49"/>
    <w:rsid w:val="0955056D"/>
    <w:rsid w:val="09A11A04"/>
    <w:rsid w:val="09EA5159"/>
    <w:rsid w:val="09EC7123"/>
    <w:rsid w:val="09FC6C3A"/>
    <w:rsid w:val="0A1026E6"/>
    <w:rsid w:val="0A20501F"/>
    <w:rsid w:val="0A740EC6"/>
    <w:rsid w:val="0A854E82"/>
    <w:rsid w:val="0AAC240E"/>
    <w:rsid w:val="0AEC3153"/>
    <w:rsid w:val="0AF12517"/>
    <w:rsid w:val="0B1701D0"/>
    <w:rsid w:val="0B3C19E4"/>
    <w:rsid w:val="0B6D5629"/>
    <w:rsid w:val="0B8E7D66"/>
    <w:rsid w:val="0BA53A2D"/>
    <w:rsid w:val="0BD51E39"/>
    <w:rsid w:val="0BDB744F"/>
    <w:rsid w:val="0C1C7A68"/>
    <w:rsid w:val="0C7C4062"/>
    <w:rsid w:val="0C807FF6"/>
    <w:rsid w:val="0C8A2C23"/>
    <w:rsid w:val="0CAA0BCF"/>
    <w:rsid w:val="0CB832EC"/>
    <w:rsid w:val="0CD93263"/>
    <w:rsid w:val="0CDF2F6F"/>
    <w:rsid w:val="0CE045F1"/>
    <w:rsid w:val="0CFD1647"/>
    <w:rsid w:val="0D002EE5"/>
    <w:rsid w:val="0D1D3A97"/>
    <w:rsid w:val="0D4903E8"/>
    <w:rsid w:val="0D5648B3"/>
    <w:rsid w:val="0D5A43A4"/>
    <w:rsid w:val="0D6B035F"/>
    <w:rsid w:val="0D7336B7"/>
    <w:rsid w:val="0D7C6A10"/>
    <w:rsid w:val="0D894C89"/>
    <w:rsid w:val="0D921D8F"/>
    <w:rsid w:val="0DAF0B93"/>
    <w:rsid w:val="0E3270CE"/>
    <w:rsid w:val="0E440BB0"/>
    <w:rsid w:val="0E6179B4"/>
    <w:rsid w:val="0EC00B7E"/>
    <w:rsid w:val="0ECF491D"/>
    <w:rsid w:val="0EED1247"/>
    <w:rsid w:val="0F0A004B"/>
    <w:rsid w:val="0F20786F"/>
    <w:rsid w:val="0F5B515F"/>
    <w:rsid w:val="0F7D6A6F"/>
    <w:rsid w:val="0FE95EB3"/>
    <w:rsid w:val="1017657C"/>
    <w:rsid w:val="10284C2D"/>
    <w:rsid w:val="102B2027"/>
    <w:rsid w:val="1030763E"/>
    <w:rsid w:val="10635C65"/>
    <w:rsid w:val="106C2D6C"/>
    <w:rsid w:val="108C6F6A"/>
    <w:rsid w:val="109B71AD"/>
    <w:rsid w:val="10C009C2"/>
    <w:rsid w:val="10C5247C"/>
    <w:rsid w:val="10CB7366"/>
    <w:rsid w:val="10D80401"/>
    <w:rsid w:val="10E30B54"/>
    <w:rsid w:val="10F66AD9"/>
    <w:rsid w:val="10F845FF"/>
    <w:rsid w:val="11074842"/>
    <w:rsid w:val="113D2012"/>
    <w:rsid w:val="11472E91"/>
    <w:rsid w:val="11515ABE"/>
    <w:rsid w:val="11531836"/>
    <w:rsid w:val="11673533"/>
    <w:rsid w:val="116B6BF2"/>
    <w:rsid w:val="117B2B3A"/>
    <w:rsid w:val="118B5473"/>
    <w:rsid w:val="11E626AA"/>
    <w:rsid w:val="11EC3A38"/>
    <w:rsid w:val="1222745A"/>
    <w:rsid w:val="12435D4E"/>
    <w:rsid w:val="12BC165D"/>
    <w:rsid w:val="12DB5F87"/>
    <w:rsid w:val="12F42BA4"/>
    <w:rsid w:val="133236CD"/>
    <w:rsid w:val="13516249"/>
    <w:rsid w:val="139879D4"/>
    <w:rsid w:val="13B16CE7"/>
    <w:rsid w:val="13C22CA3"/>
    <w:rsid w:val="140908D1"/>
    <w:rsid w:val="142D2812"/>
    <w:rsid w:val="143C0BC9"/>
    <w:rsid w:val="144B4A4C"/>
    <w:rsid w:val="14515DD5"/>
    <w:rsid w:val="14551D69"/>
    <w:rsid w:val="14665D24"/>
    <w:rsid w:val="147541B9"/>
    <w:rsid w:val="148735FC"/>
    <w:rsid w:val="1497412F"/>
    <w:rsid w:val="14975EDD"/>
    <w:rsid w:val="14A16D5C"/>
    <w:rsid w:val="14B60A59"/>
    <w:rsid w:val="14BC76F2"/>
    <w:rsid w:val="14C0309A"/>
    <w:rsid w:val="14DE3B0C"/>
    <w:rsid w:val="153674A4"/>
    <w:rsid w:val="15593193"/>
    <w:rsid w:val="1565422D"/>
    <w:rsid w:val="15671D54"/>
    <w:rsid w:val="15891CCA"/>
    <w:rsid w:val="15897F1C"/>
    <w:rsid w:val="15BD7BC5"/>
    <w:rsid w:val="15D46CBD"/>
    <w:rsid w:val="15E0481E"/>
    <w:rsid w:val="1606156C"/>
    <w:rsid w:val="160C46A9"/>
    <w:rsid w:val="16435340"/>
    <w:rsid w:val="164D3065"/>
    <w:rsid w:val="165E3157"/>
    <w:rsid w:val="169A7F07"/>
    <w:rsid w:val="16CE7D9B"/>
    <w:rsid w:val="16D74CB7"/>
    <w:rsid w:val="16FA09A5"/>
    <w:rsid w:val="172E5F1A"/>
    <w:rsid w:val="173B6FF4"/>
    <w:rsid w:val="174F484D"/>
    <w:rsid w:val="177469AA"/>
    <w:rsid w:val="178D1819"/>
    <w:rsid w:val="179E57D5"/>
    <w:rsid w:val="17A27073"/>
    <w:rsid w:val="17AA4179"/>
    <w:rsid w:val="17D42FA4"/>
    <w:rsid w:val="17D64F6F"/>
    <w:rsid w:val="17D86F39"/>
    <w:rsid w:val="17FF44C5"/>
    <w:rsid w:val="18561C0B"/>
    <w:rsid w:val="185A794E"/>
    <w:rsid w:val="188B5D59"/>
    <w:rsid w:val="188B7B07"/>
    <w:rsid w:val="189A5F9C"/>
    <w:rsid w:val="18AF5EEB"/>
    <w:rsid w:val="18ED6A14"/>
    <w:rsid w:val="18F12A89"/>
    <w:rsid w:val="192D5062"/>
    <w:rsid w:val="193A152D"/>
    <w:rsid w:val="19481E9C"/>
    <w:rsid w:val="196640D0"/>
    <w:rsid w:val="19793E03"/>
    <w:rsid w:val="19B17A41"/>
    <w:rsid w:val="19CD48B5"/>
    <w:rsid w:val="19DD25E4"/>
    <w:rsid w:val="1A1D6E85"/>
    <w:rsid w:val="1A231FC1"/>
    <w:rsid w:val="1A246465"/>
    <w:rsid w:val="1A3B555D"/>
    <w:rsid w:val="1AAB623F"/>
    <w:rsid w:val="1AB33345"/>
    <w:rsid w:val="1AC47300"/>
    <w:rsid w:val="1AC9700C"/>
    <w:rsid w:val="1B244243"/>
    <w:rsid w:val="1B2E0C1E"/>
    <w:rsid w:val="1B302BE8"/>
    <w:rsid w:val="1B3C77DE"/>
    <w:rsid w:val="1BAA5055"/>
    <w:rsid w:val="1C0320AA"/>
    <w:rsid w:val="1C0F4EF3"/>
    <w:rsid w:val="1C2675D9"/>
    <w:rsid w:val="1C275D99"/>
    <w:rsid w:val="1C424981"/>
    <w:rsid w:val="1C6E39C8"/>
    <w:rsid w:val="1C735482"/>
    <w:rsid w:val="1CCC06EE"/>
    <w:rsid w:val="1CCE4466"/>
    <w:rsid w:val="1D2D73DF"/>
    <w:rsid w:val="1D3544E5"/>
    <w:rsid w:val="1D37200B"/>
    <w:rsid w:val="1D581F12"/>
    <w:rsid w:val="1D5C7CC4"/>
    <w:rsid w:val="1D8E3BF5"/>
    <w:rsid w:val="1D8F1E47"/>
    <w:rsid w:val="1DB63459"/>
    <w:rsid w:val="1DC00253"/>
    <w:rsid w:val="1DC064A5"/>
    <w:rsid w:val="1DC6338F"/>
    <w:rsid w:val="1DEC3A50"/>
    <w:rsid w:val="1E390005"/>
    <w:rsid w:val="1E5B61CE"/>
    <w:rsid w:val="1E6C3F37"/>
    <w:rsid w:val="1EA47B74"/>
    <w:rsid w:val="1EDF6DFF"/>
    <w:rsid w:val="1EFB350D"/>
    <w:rsid w:val="1F4275D2"/>
    <w:rsid w:val="1F58270D"/>
    <w:rsid w:val="1F5844BB"/>
    <w:rsid w:val="1F754071"/>
    <w:rsid w:val="1FB97650"/>
    <w:rsid w:val="1FD004F5"/>
    <w:rsid w:val="1FD224BF"/>
    <w:rsid w:val="1FD47FE6"/>
    <w:rsid w:val="1FE10954"/>
    <w:rsid w:val="1FF468DA"/>
    <w:rsid w:val="1FF50063"/>
    <w:rsid w:val="20032679"/>
    <w:rsid w:val="20112FE8"/>
    <w:rsid w:val="20515ADA"/>
    <w:rsid w:val="20531852"/>
    <w:rsid w:val="20727346"/>
    <w:rsid w:val="20855784"/>
    <w:rsid w:val="20875058"/>
    <w:rsid w:val="208D63E6"/>
    <w:rsid w:val="20BB73F7"/>
    <w:rsid w:val="20C22534"/>
    <w:rsid w:val="20C55B80"/>
    <w:rsid w:val="20D15F64"/>
    <w:rsid w:val="20DD55C0"/>
    <w:rsid w:val="20FA7F20"/>
    <w:rsid w:val="210B5C89"/>
    <w:rsid w:val="2129610F"/>
    <w:rsid w:val="21757965"/>
    <w:rsid w:val="21B005DE"/>
    <w:rsid w:val="220821C8"/>
    <w:rsid w:val="221548E5"/>
    <w:rsid w:val="2217240B"/>
    <w:rsid w:val="222D1C2F"/>
    <w:rsid w:val="22456F79"/>
    <w:rsid w:val="22543660"/>
    <w:rsid w:val="22765384"/>
    <w:rsid w:val="227855A0"/>
    <w:rsid w:val="227B5090"/>
    <w:rsid w:val="228850B7"/>
    <w:rsid w:val="22A00653"/>
    <w:rsid w:val="2318468D"/>
    <w:rsid w:val="231D7342"/>
    <w:rsid w:val="232B0864"/>
    <w:rsid w:val="233C481F"/>
    <w:rsid w:val="234B4A63"/>
    <w:rsid w:val="2366189C"/>
    <w:rsid w:val="237C10C0"/>
    <w:rsid w:val="23A3664D"/>
    <w:rsid w:val="23BA1BE8"/>
    <w:rsid w:val="23C44815"/>
    <w:rsid w:val="23CE7442"/>
    <w:rsid w:val="23E47645"/>
    <w:rsid w:val="24172B97"/>
    <w:rsid w:val="242E1C8E"/>
    <w:rsid w:val="246D6C5B"/>
    <w:rsid w:val="24877D1C"/>
    <w:rsid w:val="24885842"/>
    <w:rsid w:val="24A02B8C"/>
    <w:rsid w:val="25072C0B"/>
    <w:rsid w:val="25553977"/>
    <w:rsid w:val="255B4D05"/>
    <w:rsid w:val="255D0959"/>
    <w:rsid w:val="257D4C7B"/>
    <w:rsid w:val="258B55EA"/>
    <w:rsid w:val="25A77F4A"/>
    <w:rsid w:val="25DA3E7C"/>
    <w:rsid w:val="25DC4098"/>
    <w:rsid w:val="25E46AA9"/>
    <w:rsid w:val="25ED0053"/>
    <w:rsid w:val="25FD7B6A"/>
    <w:rsid w:val="260F621B"/>
    <w:rsid w:val="26153106"/>
    <w:rsid w:val="26284BE7"/>
    <w:rsid w:val="262E41C8"/>
    <w:rsid w:val="263C68E5"/>
    <w:rsid w:val="265E2CFF"/>
    <w:rsid w:val="26832765"/>
    <w:rsid w:val="26867B60"/>
    <w:rsid w:val="269E30FB"/>
    <w:rsid w:val="26AD1590"/>
    <w:rsid w:val="26D94133"/>
    <w:rsid w:val="26E054C2"/>
    <w:rsid w:val="26EA6341"/>
    <w:rsid w:val="27637EA1"/>
    <w:rsid w:val="278A18D2"/>
    <w:rsid w:val="27BC5F2F"/>
    <w:rsid w:val="27F3369B"/>
    <w:rsid w:val="281318C7"/>
    <w:rsid w:val="283C2BCC"/>
    <w:rsid w:val="286640ED"/>
    <w:rsid w:val="286647CC"/>
    <w:rsid w:val="286839C1"/>
    <w:rsid w:val="287560DE"/>
    <w:rsid w:val="28B5297E"/>
    <w:rsid w:val="28E13773"/>
    <w:rsid w:val="28E27203"/>
    <w:rsid w:val="297168A5"/>
    <w:rsid w:val="29D07A70"/>
    <w:rsid w:val="29D84B76"/>
    <w:rsid w:val="29EB2AFB"/>
    <w:rsid w:val="2A043BBD"/>
    <w:rsid w:val="2A151926"/>
    <w:rsid w:val="2A2102CB"/>
    <w:rsid w:val="2A4E4E38"/>
    <w:rsid w:val="2A5C1303"/>
    <w:rsid w:val="2A756869"/>
    <w:rsid w:val="2AA35184"/>
    <w:rsid w:val="2AA42CAA"/>
    <w:rsid w:val="2AB253C7"/>
    <w:rsid w:val="2AB63109"/>
    <w:rsid w:val="2AD27817"/>
    <w:rsid w:val="2B195446"/>
    <w:rsid w:val="2B2D4A4E"/>
    <w:rsid w:val="2B34464A"/>
    <w:rsid w:val="2B434959"/>
    <w:rsid w:val="2B4C75CA"/>
    <w:rsid w:val="2B626DED"/>
    <w:rsid w:val="2B6568DD"/>
    <w:rsid w:val="2B667F60"/>
    <w:rsid w:val="2B9E76FA"/>
    <w:rsid w:val="2BAE1609"/>
    <w:rsid w:val="2BB138D1"/>
    <w:rsid w:val="2BBD04C8"/>
    <w:rsid w:val="2BDB26FC"/>
    <w:rsid w:val="2BE47802"/>
    <w:rsid w:val="2C1B6F9C"/>
    <w:rsid w:val="2C4C57BC"/>
    <w:rsid w:val="2C736DD8"/>
    <w:rsid w:val="2C9D5C03"/>
    <w:rsid w:val="2CBF3DCB"/>
    <w:rsid w:val="2D0A3299"/>
    <w:rsid w:val="2D144117"/>
    <w:rsid w:val="2D2B320F"/>
    <w:rsid w:val="2D6A3D37"/>
    <w:rsid w:val="2D88240F"/>
    <w:rsid w:val="2DAF5BEE"/>
    <w:rsid w:val="2DBA39DB"/>
    <w:rsid w:val="2DF47AA5"/>
    <w:rsid w:val="2E1E4B22"/>
    <w:rsid w:val="2E312AA7"/>
    <w:rsid w:val="2E33681F"/>
    <w:rsid w:val="2E7C01C6"/>
    <w:rsid w:val="2E8B21B7"/>
    <w:rsid w:val="2E9279E9"/>
    <w:rsid w:val="2EB55486"/>
    <w:rsid w:val="2EDA4EED"/>
    <w:rsid w:val="2F1308B0"/>
    <w:rsid w:val="2F3740ED"/>
    <w:rsid w:val="2F436F36"/>
    <w:rsid w:val="2F61560E"/>
    <w:rsid w:val="2F6A2714"/>
    <w:rsid w:val="2F6F3887"/>
    <w:rsid w:val="30030473"/>
    <w:rsid w:val="300541EB"/>
    <w:rsid w:val="30317AB5"/>
    <w:rsid w:val="307B625B"/>
    <w:rsid w:val="308E2433"/>
    <w:rsid w:val="30C95219"/>
    <w:rsid w:val="30FD4EC2"/>
    <w:rsid w:val="31132938"/>
    <w:rsid w:val="311346E6"/>
    <w:rsid w:val="31181CFC"/>
    <w:rsid w:val="3138414C"/>
    <w:rsid w:val="3166515D"/>
    <w:rsid w:val="316A07AA"/>
    <w:rsid w:val="317653A0"/>
    <w:rsid w:val="31794E91"/>
    <w:rsid w:val="317A4765"/>
    <w:rsid w:val="318178A1"/>
    <w:rsid w:val="31B1462B"/>
    <w:rsid w:val="31EA3699"/>
    <w:rsid w:val="31F77B64"/>
    <w:rsid w:val="32130E41"/>
    <w:rsid w:val="32335040"/>
    <w:rsid w:val="326276D3"/>
    <w:rsid w:val="329A50BF"/>
    <w:rsid w:val="32A777DC"/>
    <w:rsid w:val="32AC08B4"/>
    <w:rsid w:val="32CE4D68"/>
    <w:rsid w:val="32FF3174"/>
    <w:rsid w:val="332C1A8F"/>
    <w:rsid w:val="334868C9"/>
    <w:rsid w:val="337F252B"/>
    <w:rsid w:val="3390201E"/>
    <w:rsid w:val="339C6C14"/>
    <w:rsid w:val="33B66088"/>
    <w:rsid w:val="33FB7DDF"/>
    <w:rsid w:val="340C3D9A"/>
    <w:rsid w:val="34655258"/>
    <w:rsid w:val="34951FE2"/>
    <w:rsid w:val="34CC0F05"/>
    <w:rsid w:val="34D04DC8"/>
    <w:rsid w:val="34F82570"/>
    <w:rsid w:val="353D7F83"/>
    <w:rsid w:val="35447564"/>
    <w:rsid w:val="355F439E"/>
    <w:rsid w:val="35633E8E"/>
    <w:rsid w:val="357F059C"/>
    <w:rsid w:val="35C6441D"/>
    <w:rsid w:val="35DD2DD0"/>
    <w:rsid w:val="35F25212"/>
    <w:rsid w:val="360D3DFA"/>
    <w:rsid w:val="36146F36"/>
    <w:rsid w:val="3628478F"/>
    <w:rsid w:val="362D624A"/>
    <w:rsid w:val="362F3416"/>
    <w:rsid w:val="36315D3A"/>
    <w:rsid w:val="367125DA"/>
    <w:rsid w:val="36714388"/>
    <w:rsid w:val="369736C3"/>
    <w:rsid w:val="36A302BA"/>
    <w:rsid w:val="36AA789A"/>
    <w:rsid w:val="36B50719"/>
    <w:rsid w:val="36CF172B"/>
    <w:rsid w:val="36D641EB"/>
    <w:rsid w:val="36FB00F6"/>
    <w:rsid w:val="370E607B"/>
    <w:rsid w:val="37135440"/>
    <w:rsid w:val="376D0FF4"/>
    <w:rsid w:val="377A101B"/>
    <w:rsid w:val="37A60062"/>
    <w:rsid w:val="37CD09AF"/>
    <w:rsid w:val="37F25055"/>
    <w:rsid w:val="37F76B0F"/>
    <w:rsid w:val="381D755C"/>
    <w:rsid w:val="38284F1B"/>
    <w:rsid w:val="38855EC9"/>
    <w:rsid w:val="388D1222"/>
    <w:rsid w:val="38910D12"/>
    <w:rsid w:val="389E342F"/>
    <w:rsid w:val="38F512A1"/>
    <w:rsid w:val="392C27E9"/>
    <w:rsid w:val="394418E0"/>
    <w:rsid w:val="39565286"/>
    <w:rsid w:val="396B1563"/>
    <w:rsid w:val="39861EF9"/>
    <w:rsid w:val="3A065B59"/>
    <w:rsid w:val="3A39340F"/>
    <w:rsid w:val="3A396F6B"/>
    <w:rsid w:val="3A4D6EBA"/>
    <w:rsid w:val="3A7206CF"/>
    <w:rsid w:val="3A993EAE"/>
    <w:rsid w:val="3AA27206"/>
    <w:rsid w:val="3AA80595"/>
    <w:rsid w:val="3AA82343"/>
    <w:rsid w:val="3AD153F6"/>
    <w:rsid w:val="3AD65514"/>
    <w:rsid w:val="3AF92B9E"/>
    <w:rsid w:val="3B082DE1"/>
    <w:rsid w:val="3B167C0B"/>
    <w:rsid w:val="3B2F65C0"/>
    <w:rsid w:val="3B3D6F2F"/>
    <w:rsid w:val="3B4173DE"/>
    <w:rsid w:val="3B716BD9"/>
    <w:rsid w:val="3B806E1C"/>
    <w:rsid w:val="3B9C1EA7"/>
    <w:rsid w:val="3BA0301A"/>
    <w:rsid w:val="3BAF23CD"/>
    <w:rsid w:val="3BE949C1"/>
    <w:rsid w:val="3C0161AE"/>
    <w:rsid w:val="3C1A2DCC"/>
    <w:rsid w:val="3C485B8B"/>
    <w:rsid w:val="3C575DCE"/>
    <w:rsid w:val="3C81109D"/>
    <w:rsid w:val="3CA628B2"/>
    <w:rsid w:val="3CB74ABF"/>
    <w:rsid w:val="3CBE7BFC"/>
    <w:rsid w:val="3CD25455"/>
    <w:rsid w:val="3CE55188"/>
    <w:rsid w:val="3CF74EBC"/>
    <w:rsid w:val="3D233F03"/>
    <w:rsid w:val="3D7A7FC6"/>
    <w:rsid w:val="3D7B789B"/>
    <w:rsid w:val="3D874491"/>
    <w:rsid w:val="3D934BE4"/>
    <w:rsid w:val="3DB159B2"/>
    <w:rsid w:val="3DB57251"/>
    <w:rsid w:val="3DE25B6C"/>
    <w:rsid w:val="3E285C74"/>
    <w:rsid w:val="3E2E2B5F"/>
    <w:rsid w:val="3E6B5B61"/>
    <w:rsid w:val="3ED74FA5"/>
    <w:rsid w:val="3F204B9E"/>
    <w:rsid w:val="3F2C3542"/>
    <w:rsid w:val="3F3348D1"/>
    <w:rsid w:val="3F373C95"/>
    <w:rsid w:val="3F375A43"/>
    <w:rsid w:val="3F39343A"/>
    <w:rsid w:val="3F3D5750"/>
    <w:rsid w:val="3F4A1C1A"/>
    <w:rsid w:val="3F4A5777"/>
    <w:rsid w:val="3F4F5483"/>
    <w:rsid w:val="3F5900B0"/>
    <w:rsid w:val="3F6727CC"/>
    <w:rsid w:val="3F827A5D"/>
    <w:rsid w:val="3F8E1B07"/>
    <w:rsid w:val="400224F5"/>
    <w:rsid w:val="4013200C"/>
    <w:rsid w:val="401F30A7"/>
    <w:rsid w:val="403F72A5"/>
    <w:rsid w:val="40C33A32"/>
    <w:rsid w:val="41230975"/>
    <w:rsid w:val="4134048C"/>
    <w:rsid w:val="413B181B"/>
    <w:rsid w:val="414D154E"/>
    <w:rsid w:val="4191768D"/>
    <w:rsid w:val="41B15F81"/>
    <w:rsid w:val="41DD28D2"/>
    <w:rsid w:val="41DE664A"/>
    <w:rsid w:val="42091919"/>
    <w:rsid w:val="42156510"/>
    <w:rsid w:val="423544BC"/>
    <w:rsid w:val="42417305"/>
    <w:rsid w:val="426052B1"/>
    <w:rsid w:val="42927B60"/>
    <w:rsid w:val="43100A85"/>
    <w:rsid w:val="431A7B56"/>
    <w:rsid w:val="434370AD"/>
    <w:rsid w:val="4352109E"/>
    <w:rsid w:val="435C1F1C"/>
    <w:rsid w:val="43691E89"/>
    <w:rsid w:val="43972F54"/>
    <w:rsid w:val="43E02B4D"/>
    <w:rsid w:val="43E75C8A"/>
    <w:rsid w:val="43FD725B"/>
    <w:rsid w:val="44056110"/>
    <w:rsid w:val="440A3726"/>
    <w:rsid w:val="44103433"/>
    <w:rsid w:val="44315157"/>
    <w:rsid w:val="446C43E1"/>
    <w:rsid w:val="447D65EE"/>
    <w:rsid w:val="449851D6"/>
    <w:rsid w:val="44A92F3F"/>
    <w:rsid w:val="44D3620E"/>
    <w:rsid w:val="44F763A1"/>
    <w:rsid w:val="4513380A"/>
    <w:rsid w:val="456F5F37"/>
    <w:rsid w:val="457E617A"/>
    <w:rsid w:val="45B20519"/>
    <w:rsid w:val="45CF69D6"/>
    <w:rsid w:val="45E5269D"/>
    <w:rsid w:val="45FE72BB"/>
    <w:rsid w:val="462C207A"/>
    <w:rsid w:val="462E7BA0"/>
    <w:rsid w:val="46F25071"/>
    <w:rsid w:val="46FC1A4C"/>
    <w:rsid w:val="47095F17"/>
    <w:rsid w:val="470D5A07"/>
    <w:rsid w:val="47190850"/>
    <w:rsid w:val="472D42FC"/>
    <w:rsid w:val="473A2575"/>
    <w:rsid w:val="473F5DDD"/>
    <w:rsid w:val="474D04FA"/>
    <w:rsid w:val="47727F60"/>
    <w:rsid w:val="47973761"/>
    <w:rsid w:val="480A1F47"/>
    <w:rsid w:val="48313978"/>
    <w:rsid w:val="4837077E"/>
    <w:rsid w:val="485F6737"/>
    <w:rsid w:val="48825F81"/>
    <w:rsid w:val="488E2B78"/>
    <w:rsid w:val="489B7043"/>
    <w:rsid w:val="48BF0F83"/>
    <w:rsid w:val="48DB1B35"/>
    <w:rsid w:val="48FD1AAC"/>
    <w:rsid w:val="49325BF9"/>
    <w:rsid w:val="4953791E"/>
    <w:rsid w:val="49540704"/>
    <w:rsid w:val="4958156F"/>
    <w:rsid w:val="495A0CAC"/>
    <w:rsid w:val="49811327"/>
    <w:rsid w:val="499A379E"/>
    <w:rsid w:val="49A87F2C"/>
    <w:rsid w:val="49BE56DF"/>
    <w:rsid w:val="49D547D7"/>
    <w:rsid w:val="49D97E23"/>
    <w:rsid w:val="4A396B13"/>
    <w:rsid w:val="4A413C1A"/>
    <w:rsid w:val="4A4A6F73"/>
    <w:rsid w:val="4A7638C4"/>
    <w:rsid w:val="4A8F4985"/>
    <w:rsid w:val="4AA743C5"/>
    <w:rsid w:val="4AF3760A"/>
    <w:rsid w:val="4B0233A9"/>
    <w:rsid w:val="4B0B6702"/>
    <w:rsid w:val="4B225505"/>
    <w:rsid w:val="4B413ED2"/>
    <w:rsid w:val="4B58121B"/>
    <w:rsid w:val="4B6978CC"/>
    <w:rsid w:val="4B7B7ABD"/>
    <w:rsid w:val="4B814C16"/>
    <w:rsid w:val="4B9D30D2"/>
    <w:rsid w:val="4BCE14DD"/>
    <w:rsid w:val="4C1A4723"/>
    <w:rsid w:val="4C4D4AF8"/>
    <w:rsid w:val="4C6065D9"/>
    <w:rsid w:val="4C6836E0"/>
    <w:rsid w:val="4C83051A"/>
    <w:rsid w:val="4C912C37"/>
    <w:rsid w:val="4C983FC5"/>
    <w:rsid w:val="4CC21042"/>
    <w:rsid w:val="4CC36B68"/>
    <w:rsid w:val="4CD64AED"/>
    <w:rsid w:val="4D023B34"/>
    <w:rsid w:val="4D40640B"/>
    <w:rsid w:val="4D907392"/>
    <w:rsid w:val="4DC86B2C"/>
    <w:rsid w:val="4DDF5C24"/>
    <w:rsid w:val="4DF74D1B"/>
    <w:rsid w:val="4E197388"/>
    <w:rsid w:val="4EA2737D"/>
    <w:rsid w:val="4EAF1A9A"/>
    <w:rsid w:val="4EC866B8"/>
    <w:rsid w:val="4EE03A01"/>
    <w:rsid w:val="4F361873"/>
    <w:rsid w:val="4FC450D1"/>
    <w:rsid w:val="4FCD667C"/>
    <w:rsid w:val="4FE15C83"/>
    <w:rsid w:val="50210776"/>
    <w:rsid w:val="502A7150"/>
    <w:rsid w:val="50354221"/>
    <w:rsid w:val="50377F99"/>
    <w:rsid w:val="508B425D"/>
    <w:rsid w:val="508C2093"/>
    <w:rsid w:val="509B0528"/>
    <w:rsid w:val="50D94BAC"/>
    <w:rsid w:val="50F32112"/>
    <w:rsid w:val="510065DD"/>
    <w:rsid w:val="51022355"/>
    <w:rsid w:val="51383FC9"/>
    <w:rsid w:val="51475FBA"/>
    <w:rsid w:val="51516E38"/>
    <w:rsid w:val="516E3547"/>
    <w:rsid w:val="51917235"/>
    <w:rsid w:val="51B3364F"/>
    <w:rsid w:val="51DB6702"/>
    <w:rsid w:val="51E97071"/>
    <w:rsid w:val="521A36CE"/>
    <w:rsid w:val="52614E59"/>
    <w:rsid w:val="526D37FE"/>
    <w:rsid w:val="526F3A1A"/>
    <w:rsid w:val="52857403"/>
    <w:rsid w:val="52884ADC"/>
    <w:rsid w:val="52900EEF"/>
    <w:rsid w:val="529A036B"/>
    <w:rsid w:val="529B480F"/>
    <w:rsid w:val="52E361B6"/>
    <w:rsid w:val="52FC2DD4"/>
    <w:rsid w:val="530103EA"/>
    <w:rsid w:val="530F2B07"/>
    <w:rsid w:val="532E3CBE"/>
    <w:rsid w:val="53487DC7"/>
    <w:rsid w:val="534A7FE3"/>
    <w:rsid w:val="537137C2"/>
    <w:rsid w:val="5373753A"/>
    <w:rsid w:val="538E1C7E"/>
    <w:rsid w:val="53D0673A"/>
    <w:rsid w:val="54554E92"/>
    <w:rsid w:val="547846DC"/>
    <w:rsid w:val="54AC3EBD"/>
    <w:rsid w:val="54B971CF"/>
    <w:rsid w:val="54D1276A"/>
    <w:rsid w:val="54D51B2F"/>
    <w:rsid w:val="54D73AF9"/>
    <w:rsid w:val="550D12C8"/>
    <w:rsid w:val="551E176E"/>
    <w:rsid w:val="554D7917"/>
    <w:rsid w:val="555869E7"/>
    <w:rsid w:val="559B0682"/>
    <w:rsid w:val="55A51501"/>
    <w:rsid w:val="55B02A26"/>
    <w:rsid w:val="55D6244F"/>
    <w:rsid w:val="55DD6EED"/>
    <w:rsid w:val="55E97640"/>
    <w:rsid w:val="55F869F5"/>
    <w:rsid w:val="55F935FB"/>
    <w:rsid w:val="561D19DF"/>
    <w:rsid w:val="56270168"/>
    <w:rsid w:val="563F3703"/>
    <w:rsid w:val="56AF0889"/>
    <w:rsid w:val="56B440F1"/>
    <w:rsid w:val="56B57E6A"/>
    <w:rsid w:val="56F3629C"/>
    <w:rsid w:val="573E7E5F"/>
    <w:rsid w:val="57664CC0"/>
    <w:rsid w:val="57831D16"/>
    <w:rsid w:val="578A2E8A"/>
    <w:rsid w:val="57A3413A"/>
    <w:rsid w:val="57A35F14"/>
    <w:rsid w:val="57A75A04"/>
    <w:rsid w:val="57AC301B"/>
    <w:rsid w:val="57B36157"/>
    <w:rsid w:val="57C00874"/>
    <w:rsid w:val="57C739B1"/>
    <w:rsid w:val="57D83E10"/>
    <w:rsid w:val="57DE0CFA"/>
    <w:rsid w:val="580249E9"/>
    <w:rsid w:val="584C2108"/>
    <w:rsid w:val="585B1260"/>
    <w:rsid w:val="58A261CC"/>
    <w:rsid w:val="58AF7374"/>
    <w:rsid w:val="58BA64F2"/>
    <w:rsid w:val="58BD6B62"/>
    <w:rsid w:val="58D2260D"/>
    <w:rsid w:val="58EB1921"/>
    <w:rsid w:val="58EB7B73"/>
    <w:rsid w:val="5906675A"/>
    <w:rsid w:val="590747AB"/>
    <w:rsid w:val="592310BA"/>
    <w:rsid w:val="599E2E37"/>
    <w:rsid w:val="5A160C1F"/>
    <w:rsid w:val="5A184997"/>
    <w:rsid w:val="5A250E62"/>
    <w:rsid w:val="5A3D61AC"/>
    <w:rsid w:val="5A6F20DD"/>
    <w:rsid w:val="5A8262B5"/>
    <w:rsid w:val="5A9D30EE"/>
    <w:rsid w:val="5AB67D0C"/>
    <w:rsid w:val="5ADD34EB"/>
    <w:rsid w:val="5AEE74A6"/>
    <w:rsid w:val="5B0F5D9A"/>
    <w:rsid w:val="5B2A2BD4"/>
    <w:rsid w:val="5B2F01EA"/>
    <w:rsid w:val="5B394BC5"/>
    <w:rsid w:val="5B490B80"/>
    <w:rsid w:val="5B5063B8"/>
    <w:rsid w:val="5B5E287E"/>
    <w:rsid w:val="5B6A2FD1"/>
    <w:rsid w:val="5B6B6D49"/>
    <w:rsid w:val="5B834092"/>
    <w:rsid w:val="5BA67D81"/>
    <w:rsid w:val="5BB406F0"/>
    <w:rsid w:val="5BD14DFE"/>
    <w:rsid w:val="5BD743DE"/>
    <w:rsid w:val="5C02145B"/>
    <w:rsid w:val="5C043425"/>
    <w:rsid w:val="5C473312"/>
    <w:rsid w:val="5C537F09"/>
    <w:rsid w:val="5C7165E1"/>
    <w:rsid w:val="5C9D2F32"/>
    <w:rsid w:val="5CC26E3C"/>
    <w:rsid w:val="5CCD7CBB"/>
    <w:rsid w:val="5CD86660"/>
    <w:rsid w:val="5CDA4186"/>
    <w:rsid w:val="5D0B07E3"/>
    <w:rsid w:val="5D505750"/>
    <w:rsid w:val="5DDD2180"/>
    <w:rsid w:val="5DF70D68"/>
    <w:rsid w:val="5E113BD7"/>
    <w:rsid w:val="5E1C432A"/>
    <w:rsid w:val="5E287173"/>
    <w:rsid w:val="5E766130"/>
    <w:rsid w:val="5E7B5776"/>
    <w:rsid w:val="5E9B5B97"/>
    <w:rsid w:val="5EAF519E"/>
    <w:rsid w:val="5ECC7AFE"/>
    <w:rsid w:val="5ED74E21"/>
    <w:rsid w:val="5EE74938"/>
    <w:rsid w:val="5F021772"/>
    <w:rsid w:val="5F814D8D"/>
    <w:rsid w:val="5FC03B07"/>
    <w:rsid w:val="5FD7780E"/>
    <w:rsid w:val="601614EA"/>
    <w:rsid w:val="6017124D"/>
    <w:rsid w:val="60200102"/>
    <w:rsid w:val="606326E4"/>
    <w:rsid w:val="60821D7D"/>
    <w:rsid w:val="608C39E9"/>
    <w:rsid w:val="609D5BF6"/>
    <w:rsid w:val="60B30F76"/>
    <w:rsid w:val="60DE0458"/>
    <w:rsid w:val="60E27AAD"/>
    <w:rsid w:val="612E4AA0"/>
    <w:rsid w:val="6142679E"/>
    <w:rsid w:val="614C3178"/>
    <w:rsid w:val="61671D60"/>
    <w:rsid w:val="616E1341"/>
    <w:rsid w:val="61A84853"/>
    <w:rsid w:val="61AD1E69"/>
    <w:rsid w:val="61B40468"/>
    <w:rsid w:val="61BA6334"/>
    <w:rsid w:val="61EB0BE3"/>
    <w:rsid w:val="61F93300"/>
    <w:rsid w:val="62035F2D"/>
    <w:rsid w:val="628D3A49"/>
    <w:rsid w:val="62A274F4"/>
    <w:rsid w:val="62AA45FB"/>
    <w:rsid w:val="62AA63A9"/>
    <w:rsid w:val="62B6498E"/>
    <w:rsid w:val="62B80AC5"/>
    <w:rsid w:val="62D02679"/>
    <w:rsid w:val="62EE44E7"/>
    <w:rsid w:val="635B58F5"/>
    <w:rsid w:val="63952BB5"/>
    <w:rsid w:val="63A177AC"/>
    <w:rsid w:val="63A86D8C"/>
    <w:rsid w:val="63D062E3"/>
    <w:rsid w:val="63D27965"/>
    <w:rsid w:val="63DA2CBD"/>
    <w:rsid w:val="63E91153"/>
    <w:rsid w:val="63F024E1"/>
    <w:rsid w:val="640970FF"/>
    <w:rsid w:val="640B2E77"/>
    <w:rsid w:val="64460353"/>
    <w:rsid w:val="64986E00"/>
    <w:rsid w:val="64D67929"/>
    <w:rsid w:val="64EA6F30"/>
    <w:rsid w:val="65053D6A"/>
    <w:rsid w:val="652A1A23"/>
    <w:rsid w:val="65341918"/>
    <w:rsid w:val="653D08B4"/>
    <w:rsid w:val="6551702A"/>
    <w:rsid w:val="657038D9"/>
    <w:rsid w:val="657333CA"/>
    <w:rsid w:val="65B80DDC"/>
    <w:rsid w:val="65CE6852"/>
    <w:rsid w:val="660364FC"/>
    <w:rsid w:val="66303069"/>
    <w:rsid w:val="665A1E94"/>
    <w:rsid w:val="66650F64"/>
    <w:rsid w:val="666920D7"/>
    <w:rsid w:val="66723681"/>
    <w:rsid w:val="667411A7"/>
    <w:rsid w:val="66742F55"/>
    <w:rsid w:val="66FC6544"/>
    <w:rsid w:val="67000C8D"/>
    <w:rsid w:val="6703077D"/>
    <w:rsid w:val="670562A3"/>
    <w:rsid w:val="67317098"/>
    <w:rsid w:val="67A41618"/>
    <w:rsid w:val="67A755AC"/>
    <w:rsid w:val="67CB376E"/>
    <w:rsid w:val="67D31EFE"/>
    <w:rsid w:val="67D8209D"/>
    <w:rsid w:val="681A18DB"/>
    <w:rsid w:val="68324E76"/>
    <w:rsid w:val="68330BEE"/>
    <w:rsid w:val="683F1724"/>
    <w:rsid w:val="6850354E"/>
    <w:rsid w:val="685F7C35"/>
    <w:rsid w:val="686F7E78"/>
    <w:rsid w:val="688A26B1"/>
    <w:rsid w:val="688F051A"/>
    <w:rsid w:val="68DE0B5A"/>
    <w:rsid w:val="68E65C61"/>
    <w:rsid w:val="68E72104"/>
    <w:rsid w:val="68EF4B15"/>
    <w:rsid w:val="68F20AA9"/>
    <w:rsid w:val="68F4037D"/>
    <w:rsid w:val="691B3B5C"/>
    <w:rsid w:val="691F0159"/>
    <w:rsid w:val="6922138F"/>
    <w:rsid w:val="6945507D"/>
    <w:rsid w:val="694A4441"/>
    <w:rsid w:val="69796AD5"/>
    <w:rsid w:val="697D4817"/>
    <w:rsid w:val="69951B60"/>
    <w:rsid w:val="69BA3375"/>
    <w:rsid w:val="69BB533F"/>
    <w:rsid w:val="69BD4E08"/>
    <w:rsid w:val="6A036EF3"/>
    <w:rsid w:val="6A0665BA"/>
    <w:rsid w:val="6A0E36C1"/>
    <w:rsid w:val="6A136F29"/>
    <w:rsid w:val="6A1A3E14"/>
    <w:rsid w:val="6A55309E"/>
    <w:rsid w:val="6A6B0B13"/>
    <w:rsid w:val="6A7554EE"/>
    <w:rsid w:val="6ADE7537"/>
    <w:rsid w:val="6B032AFA"/>
    <w:rsid w:val="6B457C0B"/>
    <w:rsid w:val="6B4B624F"/>
    <w:rsid w:val="6BBA58AE"/>
    <w:rsid w:val="6C1A634D"/>
    <w:rsid w:val="6C465394"/>
    <w:rsid w:val="6C4E249B"/>
    <w:rsid w:val="6CED5810"/>
    <w:rsid w:val="6D5E2269"/>
    <w:rsid w:val="6D6D6950"/>
    <w:rsid w:val="6D94212F"/>
    <w:rsid w:val="6DA46816"/>
    <w:rsid w:val="6DE22E9A"/>
    <w:rsid w:val="6DFB0400"/>
    <w:rsid w:val="6E11552E"/>
    <w:rsid w:val="6E645FA5"/>
    <w:rsid w:val="6E8126B3"/>
    <w:rsid w:val="6E9A5523"/>
    <w:rsid w:val="6EA36ACE"/>
    <w:rsid w:val="6EA840E4"/>
    <w:rsid w:val="6EDF73DA"/>
    <w:rsid w:val="6F60676D"/>
    <w:rsid w:val="6F9845C7"/>
    <w:rsid w:val="6FB40867"/>
    <w:rsid w:val="6FF46EB5"/>
    <w:rsid w:val="6FFD3FBC"/>
    <w:rsid w:val="70253512"/>
    <w:rsid w:val="70313C65"/>
    <w:rsid w:val="703B4AE4"/>
    <w:rsid w:val="705362D1"/>
    <w:rsid w:val="7064228D"/>
    <w:rsid w:val="70643377"/>
    <w:rsid w:val="70673B2B"/>
    <w:rsid w:val="707D334E"/>
    <w:rsid w:val="709B63C5"/>
    <w:rsid w:val="70BD7BEF"/>
    <w:rsid w:val="70D54F38"/>
    <w:rsid w:val="70D76302"/>
    <w:rsid w:val="70DD4F89"/>
    <w:rsid w:val="715220E5"/>
    <w:rsid w:val="715E6CDC"/>
    <w:rsid w:val="71867FE1"/>
    <w:rsid w:val="719170B1"/>
    <w:rsid w:val="71AF12E6"/>
    <w:rsid w:val="71B72890"/>
    <w:rsid w:val="71C72AD3"/>
    <w:rsid w:val="71CB1211"/>
    <w:rsid w:val="71FD4747"/>
    <w:rsid w:val="72001B41"/>
    <w:rsid w:val="72086C48"/>
    <w:rsid w:val="720A0C12"/>
    <w:rsid w:val="72113D4E"/>
    <w:rsid w:val="72135D18"/>
    <w:rsid w:val="725F3A62"/>
    <w:rsid w:val="72966949"/>
    <w:rsid w:val="72DA4A88"/>
    <w:rsid w:val="72DD6326"/>
    <w:rsid w:val="73261A7B"/>
    <w:rsid w:val="7346211D"/>
    <w:rsid w:val="73903399"/>
    <w:rsid w:val="739764D5"/>
    <w:rsid w:val="73BE3A62"/>
    <w:rsid w:val="73C3551C"/>
    <w:rsid w:val="73CB43D1"/>
    <w:rsid w:val="73E334C8"/>
    <w:rsid w:val="740F42BD"/>
    <w:rsid w:val="7419157E"/>
    <w:rsid w:val="742C1313"/>
    <w:rsid w:val="7434641A"/>
    <w:rsid w:val="74F040EF"/>
    <w:rsid w:val="754E7067"/>
    <w:rsid w:val="755A1EB0"/>
    <w:rsid w:val="75C4732A"/>
    <w:rsid w:val="75CD4430"/>
    <w:rsid w:val="75DA08FB"/>
    <w:rsid w:val="761402B1"/>
    <w:rsid w:val="761B163F"/>
    <w:rsid w:val="762B1157"/>
    <w:rsid w:val="76544B51"/>
    <w:rsid w:val="76B37ACA"/>
    <w:rsid w:val="76BB072D"/>
    <w:rsid w:val="76C36542"/>
    <w:rsid w:val="76FD0D45"/>
    <w:rsid w:val="7702635B"/>
    <w:rsid w:val="772C162A"/>
    <w:rsid w:val="774B7D02"/>
    <w:rsid w:val="776D5884"/>
    <w:rsid w:val="77756B2D"/>
    <w:rsid w:val="777A05E8"/>
    <w:rsid w:val="77AD276B"/>
    <w:rsid w:val="77DC6BAC"/>
    <w:rsid w:val="77EF4B32"/>
    <w:rsid w:val="77FF289B"/>
    <w:rsid w:val="781B5927"/>
    <w:rsid w:val="783C589D"/>
    <w:rsid w:val="784A1D68"/>
    <w:rsid w:val="786A065C"/>
    <w:rsid w:val="787C3EEC"/>
    <w:rsid w:val="78A141F4"/>
    <w:rsid w:val="78A82F32"/>
    <w:rsid w:val="78B611AB"/>
    <w:rsid w:val="78EA70A7"/>
    <w:rsid w:val="79050385"/>
    <w:rsid w:val="79240792"/>
    <w:rsid w:val="79346574"/>
    <w:rsid w:val="79404F19"/>
    <w:rsid w:val="79420C91"/>
    <w:rsid w:val="79507852"/>
    <w:rsid w:val="796C5D0E"/>
    <w:rsid w:val="79A67472"/>
    <w:rsid w:val="79B25E17"/>
    <w:rsid w:val="79E63D12"/>
    <w:rsid w:val="79F71A7C"/>
    <w:rsid w:val="7A081EDB"/>
    <w:rsid w:val="7A122D59"/>
    <w:rsid w:val="7A1A39BC"/>
    <w:rsid w:val="7A2D36EF"/>
    <w:rsid w:val="7A7B08FF"/>
    <w:rsid w:val="7A7F4301"/>
    <w:rsid w:val="7A807CC3"/>
    <w:rsid w:val="7AC44FBE"/>
    <w:rsid w:val="7AC676A0"/>
    <w:rsid w:val="7ACF29F8"/>
    <w:rsid w:val="7AD16771"/>
    <w:rsid w:val="7AF10BC1"/>
    <w:rsid w:val="7B0F54EB"/>
    <w:rsid w:val="7B164183"/>
    <w:rsid w:val="7B1D3764"/>
    <w:rsid w:val="7B3867F0"/>
    <w:rsid w:val="7B7B66DC"/>
    <w:rsid w:val="7BA7127F"/>
    <w:rsid w:val="7BD76009"/>
    <w:rsid w:val="7BF02C26"/>
    <w:rsid w:val="7C013085"/>
    <w:rsid w:val="7C10151B"/>
    <w:rsid w:val="7C1C1C6D"/>
    <w:rsid w:val="7C296138"/>
    <w:rsid w:val="7C2A25DC"/>
    <w:rsid w:val="7C5C02BC"/>
    <w:rsid w:val="7C694787"/>
    <w:rsid w:val="7C7750F6"/>
    <w:rsid w:val="7C896BD7"/>
    <w:rsid w:val="7C8E41ED"/>
    <w:rsid w:val="7C9C2DAE"/>
    <w:rsid w:val="7CC04CEF"/>
    <w:rsid w:val="7CCD4D16"/>
    <w:rsid w:val="7CFD384D"/>
    <w:rsid w:val="7D036989"/>
    <w:rsid w:val="7D0B0712"/>
    <w:rsid w:val="7D3E5C13"/>
    <w:rsid w:val="7D5D078F"/>
    <w:rsid w:val="7D6869EF"/>
    <w:rsid w:val="7D831878"/>
    <w:rsid w:val="7DA43CC8"/>
    <w:rsid w:val="7DAB14FB"/>
    <w:rsid w:val="7DEC566F"/>
    <w:rsid w:val="7DF804B8"/>
    <w:rsid w:val="7DFC1A63"/>
    <w:rsid w:val="7EA321D2"/>
    <w:rsid w:val="7EC62364"/>
    <w:rsid w:val="7EE34CC4"/>
    <w:rsid w:val="7EEF3736"/>
    <w:rsid w:val="7F0215EE"/>
    <w:rsid w:val="7F0665A8"/>
    <w:rsid w:val="7F111831"/>
    <w:rsid w:val="7F5434CC"/>
    <w:rsid w:val="7F601E71"/>
    <w:rsid w:val="7F6C4CBA"/>
    <w:rsid w:val="7F7B6CAB"/>
    <w:rsid w:val="7F8C2C66"/>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4"/>
    <w:basedOn w:val="1"/>
    <w:next w:val="1"/>
    <w:qFormat/>
    <w:uiPriority w:val="0"/>
    <w:pPr>
      <w:spacing w:before="280" w:after="290" w:line="376" w:lineRule="auto"/>
      <w:outlineLvl w:val="3"/>
    </w:pPr>
    <w:rPr>
      <w:rFonts w:ascii="Arial" w:hAnsi="Arial" w:eastAsia="黑体"/>
      <w:b/>
      <w:bCs/>
      <w:sz w:val="28"/>
      <w:szCs w:val="2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link w:val="18"/>
    <w:qFormat/>
    <w:uiPriority w:val="0"/>
    <w:pPr>
      <w:jc w:val="left"/>
    </w:pPr>
  </w:style>
  <w:style w:type="paragraph" w:styleId="6">
    <w:name w:val="footer"/>
    <w:basedOn w:val="1"/>
    <w:qFormat/>
    <w:uiPriority w:val="99"/>
    <w:pPr>
      <w:tabs>
        <w:tab w:val="center" w:pos="4153"/>
        <w:tab w:val="right" w:pos="8306"/>
      </w:tabs>
      <w:snapToGrid w:val="0"/>
      <w:jc w:val="left"/>
    </w:pPr>
    <w:rPr>
      <w:sz w:val="18"/>
      <w:szCs w:val="20"/>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oc 1"/>
    <w:basedOn w:val="1"/>
    <w:next w:val="1"/>
    <w:qFormat/>
    <w:uiPriority w:val="39"/>
  </w:style>
  <w:style w:type="paragraph" w:styleId="9">
    <w:name w:val="toc 2"/>
    <w:basedOn w:val="1"/>
    <w:next w:val="1"/>
    <w:qFormat/>
    <w:uiPriority w:val="39"/>
    <w:pPr>
      <w:ind w:left="420" w:leftChars="200"/>
    </w:pPr>
  </w:style>
  <w:style w:type="paragraph" w:styleId="10">
    <w:name w:val="annotation subject"/>
    <w:basedOn w:val="5"/>
    <w:next w:val="5"/>
    <w:link w:val="19"/>
    <w:qFormat/>
    <w:uiPriority w:val="0"/>
    <w:rPr>
      <w:b/>
      <w:bCs/>
    </w:rPr>
  </w:style>
  <w:style w:type="character" w:styleId="13">
    <w:name w:val="Hyperlink"/>
    <w:basedOn w:val="12"/>
    <w:unhideWhenUsed/>
    <w:qFormat/>
    <w:uiPriority w:val="99"/>
    <w:rPr>
      <w:color w:val="0000FF" w:themeColor="hyperlink"/>
      <w:u w:val="single"/>
      <w14:textFill>
        <w14:solidFill>
          <w14:schemeClr w14:val="hlink"/>
        </w14:solidFill>
      </w14:textFill>
    </w:rPr>
  </w:style>
  <w:style w:type="character" w:styleId="14">
    <w:name w:val="annotation reference"/>
    <w:basedOn w:val="12"/>
    <w:qFormat/>
    <w:uiPriority w:val="0"/>
    <w:rPr>
      <w:sz w:val="21"/>
      <w:szCs w:val="21"/>
    </w:rPr>
  </w:style>
  <w:style w:type="paragraph" w:customStyle="1" w:styleId="15">
    <w:name w:val="列出段落1"/>
    <w:basedOn w:val="1"/>
    <w:qFormat/>
    <w:uiPriority w:val="34"/>
    <w:pPr>
      <w:ind w:firstLine="420" w:firstLineChars="200"/>
    </w:pPr>
    <w:rPr>
      <w:rFonts w:ascii="Calibri" w:hAnsi="Calibri" w:cs="黑体"/>
      <w:szCs w:val="22"/>
    </w:rPr>
  </w:style>
  <w:style w:type="paragraph" w:customStyle="1" w:styleId="16">
    <w:name w:val="WPSOffice手动目录 1"/>
    <w:qFormat/>
    <w:uiPriority w:val="0"/>
    <w:rPr>
      <w:rFonts w:ascii="Calibri" w:hAnsi="Calibri" w:eastAsia="宋体" w:cs="宋体"/>
      <w:lang w:val="en-US" w:eastAsia="zh-CN" w:bidi="ar-SA"/>
    </w:rPr>
  </w:style>
  <w:style w:type="paragraph" w:customStyle="1" w:styleId="17">
    <w:name w:val="WPSOffice手动目录 2"/>
    <w:qFormat/>
    <w:uiPriority w:val="0"/>
    <w:pPr>
      <w:ind w:left="200" w:leftChars="200"/>
    </w:pPr>
    <w:rPr>
      <w:rFonts w:ascii="Calibri" w:hAnsi="Calibri" w:eastAsia="宋体" w:cs="宋体"/>
      <w:lang w:val="en-US" w:eastAsia="zh-CN" w:bidi="ar-SA"/>
    </w:rPr>
  </w:style>
  <w:style w:type="character" w:customStyle="1" w:styleId="18">
    <w:name w:val="批注文字 字符"/>
    <w:basedOn w:val="12"/>
    <w:link w:val="5"/>
    <w:qFormat/>
    <w:uiPriority w:val="0"/>
    <w:rPr>
      <w:kern w:val="2"/>
      <w:sz w:val="21"/>
      <w:szCs w:val="24"/>
    </w:rPr>
  </w:style>
  <w:style w:type="character" w:customStyle="1" w:styleId="19">
    <w:name w:val="批注主题 字符"/>
    <w:basedOn w:val="18"/>
    <w:link w:val="10"/>
    <w:qFormat/>
    <w:uiPriority w:val="0"/>
    <w:rPr>
      <w:b/>
      <w:bCs/>
      <w:kern w:val="2"/>
      <w:sz w:val="21"/>
      <w:szCs w:val="24"/>
    </w:rPr>
  </w:style>
  <w:style w:type="character" w:customStyle="1" w:styleId="20">
    <w:name w:val="标题 1 字符"/>
    <w:basedOn w:val="12"/>
    <w:link w:val="2"/>
    <w:qFormat/>
    <w:uiPriority w:val="0"/>
    <w:rPr>
      <w:b/>
      <w:bCs/>
      <w:kern w:val="44"/>
      <w:sz w:val="44"/>
      <w:szCs w:val="44"/>
    </w:rPr>
  </w:style>
  <w:style w:type="character" w:customStyle="1" w:styleId="21">
    <w:name w:val="font11"/>
    <w:basedOn w:val="12"/>
    <w:qFormat/>
    <w:uiPriority w:val="0"/>
    <w:rPr>
      <w:rFonts w:hint="eastAsia" w:ascii="方正小标宋简体" w:hAnsi="方正小标宋简体" w:eastAsia="方正小标宋简体" w:cs="方正小标宋简体"/>
      <w:color w:val="000000"/>
      <w:sz w:val="44"/>
      <w:szCs w:val="44"/>
      <w:u w:val="none"/>
    </w:rPr>
  </w:style>
  <w:style w:type="character" w:customStyle="1" w:styleId="22">
    <w:name w:val="font31"/>
    <w:basedOn w:val="12"/>
    <w:qFormat/>
    <w:uiPriority w:val="0"/>
    <w:rPr>
      <w:rFonts w:hint="eastAsia" w:ascii="宋体" w:hAnsi="宋体" w:eastAsia="宋体" w:cs="宋体"/>
      <w:color w:val="000000"/>
      <w:sz w:val="18"/>
      <w:szCs w:val="18"/>
      <w:u w:val="none"/>
    </w:rPr>
  </w:style>
  <w:style w:type="character" w:customStyle="1" w:styleId="23">
    <w:name w:val="font41"/>
    <w:basedOn w:val="12"/>
    <w:qFormat/>
    <w:uiPriority w:val="0"/>
    <w:rPr>
      <w:rFonts w:hint="eastAsia" w:ascii="宋体" w:hAnsi="宋体" w:eastAsia="宋体" w:cs="宋体"/>
      <w:color w:val="000000"/>
      <w:sz w:val="20"/>
      <w:szCs w:val="20"/>
      <w:u w:val="none"/>
    </w:rPr>
  </w:style>
  <w:style w:type="character" w:customStyle="1" w:styleId="24">
    <w:name w:val="font51"/>
    <w:basedOn w:val="12"/>
    <w:qFormat/>
    <w:uiPriority w:val="0"/>
    <w:rPr>
      <w:rFonts w:hint="eastAsia" w:ascii="宋体" w:hAnsi="宋体" w:eastAsia="宋体" w:cs="宋体"/>
      <w:b/>
      <w:bCs/>
      <w:color w:val="000000"/>
      <w:sz w:val="18"/>
      <w:szCs w:val="18"/>
      <w:u w:val="none"/>
    </w:rPr>
  </w:style>
  <w:style w:type="character" w:customStyle="1" w:styleId="25">
    <w:name w:val="font21"/>
    <w:basedOn w:val="12"/>
    <w:qFormat/>
    <w:uiPriority w:val="0"/>
    <w:rPr>
      <w:rFonts w:hint="eastAsia" w:ascii="宋体" w:hAnsi="宋体" w:eastAsia="宋体" w:cs="宋体"/>
      <w:color w:val="000000"/>
      <w:sz w:val="18"/>
      <w:szCs w:val="18"/>
      <w:u w:val="none"/>
    </w:rPr>
  </w:style>
  <w:style w:type="paragraph" w:customStyle="1" w:styleId="26">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4.xml"/><Relationship Id="rId8" Type="http://schemas.openxmlformats.org/officeDocument/2006/relationships/customXml" Target="../customXml/item3.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microsoft.com/office/2011/relationships/people" Target="people.xml"/><Relationship Id="rId11" Type="http://schemas.openxmlformats.org/officeDocument/2006/relationships/fontTable" Target="fontTable.xml"/><Relationship Id="rId10" Type="http://schemas.openxmlformats.org/officeDocument/2006/relationships/customXml" Target="../customXml/item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35CF089-A562-446F-91C0-6E2E594DF69B}">
  <ds:schemaRefs/>
</ds:datastoreItem>
</file>

<file path=customXml/itemProps3.xml><?xml version="1.0" encoding="utf-8"?>
<ds:datastoreItem xmlns:ds="http://schemas.openxmlformats.org/officeDocument/2006/customXml" ds:itemID="{8C0F6DA7-D57F-46F3-AB12-6570FFB8601C}">
  <ds:schemaRefs/>
</ds:datastoreItem>
</file>

<file path=customXml/itemProps4.xml><?xml version="1.0" encoding="utf-8"?>
<ds:datastoreItem xmlns:ds="http://schemas.openxmlformats.org/officeDocument/2006/customXml" ds:itemID="{9F53EB41-1625-4440-B01E-CAFEE3377F56}">
  <ds:schemaRefs/>
</ds:datastoreItem>
</file>

<file path=customXml/itemProps5.xml><?xml version="1.0" encoding="utf-8"?>
<ds:datastoreItem xmlns:ds="http://schemas.openxmlformats.org/officeDocument/2006/customXml" ds:itemID="{F146DF16-7875-4CBD-8FB2-80CDE0D06B84}">
  <ds:schemaRefs/>
</ds:datastoreItem>
</file>

<file path=docProps/app.xml><?xml version="1.0" encoding="utf-8"?>
<Properties xmlns="http://schemas.openxmlformats.org/officeDocument/2006/extended-properties" xmlns:vt="http://schemas.openxmlformats.org/officeDocument/2006/docPropsVTypes">
  <Template>Normal</Template>
  <Pages>20</Pages>
  <Words>8381</Words>
  <Characters>9034</Characters>
  <Lines>77</Lines>
  <Paragraphs>21</Paragraphs>
  <TotalTime>21</TotalTime>
  <ScaleCrop>false</ScaleCrop>
  <LinksUpToDate>false</LinksUpToDate>
  <CharactersWithSpaces>9111</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2023-05-04T01:27:00Z</dcterms:created>
  <dc:creator>user</dc:creator>
  <cp:lastModifiedBy>民盟北京市委</cp:lastModifiedBy>
  <cp:lastPrinted>2025-08-26T09:24:00Z</cp:lastPrinted>
  <dcterms:modified xsi:type="dcterms:W3CDTF">2025-08-27T03:27:23Z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62103B284B1D4C6CB68634ABD1F521A2_13</vt:lpwstr>
  </property>
  <property fmtid="{D5CDD505-2E9C-101B-9397-08002B2CF9AE}" pid="4" name="KSOTemplateDocerSaveRecord">
    <vt:lpwstr>eyJoZGlkIjoiNmNjZTM1MDFjMzExNDU2NzczODQ3N2YzYWY2MmYxMWEiLCJ1c2VySWQiOiI1MDI3MzU3NDQifQ==</vt:lpwstr>
  </property>
</Properties>
</file>