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540" w:lineRule="exact"/>
        <w:jc w:val="center"/>
        <w:rPr>
          <w:rFonts w:ascii="仿宋_GB2312" w:eastAsia="黑体"/>
          <w:b/>
          <w:bCs/>
          <w:sz w:val="48"/>
          <w:szCs w:val="48"/>
        </w:rPr>
      </w:pPr>
    </w:p>
    <w:p>
      <w:pPr>
        <w:spacing w:after="240" w:line="540" w:lineRule="exact"/>
        <w:jc w:val="center"/>
        <w:rPr>
          <w:rFonts w:ascii="仿宋_GB2312" w:eastAsia="黑体"/>
          <w:b/>
          <w:bCs/>
          <w:sz w:val="48"/>
          <w:szCs w:val="48"/>
        </w:rPr>
      </w:pPr>
    </w:p>
    <w:p>
      <w:pPr>
        <w:spacing w:afterLines="100" w:line="560" w:lineRule="exact"/>
        <w:jc w:val="center"/>
        <w:outlineLvl w:val="0"/>
        <w:rPr>
          <w:rFonts w:hint="default" w:ascii="方正小标宋简体" w:hAnsi="Leelawadee UI" w:eastAsia="方正小标宋简体" w:cs="Leelawadee UI"/>
          <w:bCs/>
          <w:kern w:val="0"/>
          <w:sz w:val="52"/>
          <w:szCs w:val="36"/>
          <w:lang w:val="en-US" w:eastAsia="zh-CN"/>
        </w:rPr>
      </w:pPr>
      <w:bookmarkStart w:id="0" w:name="_Toc4917"/>
      <w:r>
        <w:rPr>
          <w:rFonts w:hint="eastAsia" w:ascii="方正小标宋简体" w:hAnsi="Leelawadee UI" w:eastAsia="方正小标宋简体" w:cs="Leelawadee UI"/>
          <w:bCs/>
          <w:kern w:val="0"/>
          <w:sz w:val="52"/>
          <w:szCs w:val="36"/>
        </w:rPr>
        <w:t>北京市</w:t>
      </w:r>
      <w:r>
        <w:rPr>
          <w:rFonts w:hint="eastAsia" w:ascii="方正小标宋简体" w:hAnsi="Leelawadee UI" w:eastAsia="方正小标宋简体" w:cs="Leelawadee UI"/>
          <w:bCs/>
          <w:kern w:val="0"/>
          <w:sz w:val="52"/>
          <w:szCs w:val="36"/>
          <w:lang w:val="en-US" w:eastAsia="zh-CN"/>
        </w:rPr>
        <w:t>门头沟区人民检察院</w:t>
      </w:r>
      <w:bookmarkEnd w:id="0"/>
    </w:p>
    <w:p>
      <w:pPr>
        <w:spacing w:afterLines="100" w:line="560" w:lineRule="exact"/>
        <w:jc w:val="center"/>
        <w:outlineLvl w:val="0"/>
        <w:rPr>
          <w:rFonts w:ascii="方正小标宋简体" w:hAnsi="Leelawadee UI" w:eastAsia="方正小标宋简体" w:cs="Leelawadee UI"/>
          <w:bCs/>
          <w:kern w:val="0"/>
          <w:sz w:val="52"/>
          <w:szCs w:val="36"/>
        </w:rPr>
      </w:pPr>
      <w:bookmarkStart w:id="1" w:name="_Toc9073"/>
      <w:r>
        <w:rPr>
          <w:rFonts w:hint="eastAsia" w:ascii="方正小标宋简体" w:hAnsi="Leelawadee UI" w:eastAsia="方正小标宋简体" w:cs="Leelawadee UI"/>
          <w:bCs/>
          <w:kern w:val="0"/>
          <w:sz w:val="52"/>
          <w:szCs w:val="36"/>
          <w:lang w:val="en-US" w:eastAsia="zh-CN"/>
        </w:rPr>
        <w:t>2023年度</w:t>
      </w:r>
      <w:r>
        <w:rPr>
          <w:rFonts w:hint="eastAsia" w:ascii="方正小标宋简体" w:hAnsi="Leelawadee UI" w:eastAsia="方正小标宋简体" w:cs="Leelawadee UI"/>
          <w:bCs/>
          <w:kern w:val="0"/>
          <w:sz w:val="52"/>
          <w:szCs w:val="36"/>
        </w:rPr>
        <w:t>部门整体绩效评价报告</w:t>
      </w:r>
      <w:bookmarkEnd w:id="1"/>
    </w:p>
    <w:p>
      <w:pPr>
        <w:snapToGrid w:val="0"/>
        <w:spacing w:afterLines="100" w:line="300" w:lineRule="auto"/>
        <w:rPr>
          <w:rFonts w:eastAsia="仿宋_GB2312"/>
          <w:b/>
          <w:bCs/>
          <w:sz w:val="36"/>
          <w:szCs w:val="20"/>
        </w:rPr>
      </w:pPr>
    </w:p>
    <w:p>
      <w:pPr>
        <w:snapToGrid w:val="0"/>
        <w:spacing w:afterLines="100" w:line="300" w:lineRule="auto"/>
        <w:rPr>
          <w:rFonts w:eastAsia="仿宋_GB2312"/>
          <w:b/>
          <w:bCs/>
          <w:sz w:val="36"/>
          <w:szCs w:val="20"/>
        </w:rPr>
      </w:pPr>
    </w:p>
    <w:p>
      <w:pPr>
        <w:snapToGrid w:val="0"/>
        <w:spacing w:afterLines="100" w:line="300" w:lineRule="auto"/>
        <w:ind w:firstLine="723" w:firstLineChars="200"/>
        <w:rPr>
          <w:rFonts w:eastAsia="仿宋_GB2312"/>
          <w:b/>
          <w:bCs/>
          <w:sz w:val="36"/>
          <w:szCs w:val="20"/>
        </w:rPr>
      </w:pPr>
    </w:p>
    <w:p/>
    <w:p>
      <w:pPr>
        <w:pStyle w:val="2"/>
        <w:outlineLvl w:val="9"/>
      </w:pPr>
    </w:p>
    <w:p>
      <w:pPr>
        <w:pStyle w:val="3"/>
        <w:outlineLvl w:val="9"/>
      </w:pPr>
    </w:p>
    <w:p>
      <w:pPr>
        <w:outlineLvl w:val="9"/>
      </w:pPr>
    </w:p>
    <w:p>
      <w:pPr>
        <w:pStyle w:val="2"/>
        <w:outlineLvl w:val="9"/>
      </w:pPr>
    </w:p>
    <w:p>
      <w:pPr>
        <w:pStyle w:val="3"/>
        <w:outlineLvl w:val="9"/>
      </w:pPr>
    </w:p>
    <w:p>
      <w:pPr>
        <w:outlineLvl w:val="9"/>
      </w:pPr>
    </w:p>
    <w:p>
      <w:pPr>
        <w:pStyle w:val="2"/>
        <w:outlineLvl w:val="9"/>
      </w:pPr>
    </w:p>
    <w:p>
      <w:pPr>
        <w:pStyle w:val="3"/>
        <w:outlineLvl w:val="9"/>
      </w:pPr>
    </w:p>
    <w:p>
      <w:pPr>
        <w:outlineLvl w:val="9"/>
      </w:pPr>
    </w:p>
    <w:p>
      <w:pPr>
        <w:pStyle w:val="3"/>
      </w:pPr>
    </w:p>
    <w:p/>
    <w:p>
      <w:pPr>
        <w:spacing w:line="480" w:lineRule="auto"/>
        <w:jc w:val="center"/>
        <w:rPr>
          <w:rFonts w:ascii="黑体" w:eastAsia="黑体"/>
          <w:b/>
          <w:sz w:val="32"/>
          <w:szCs w:val="20"/>
        </w:rPr>
      </w:pPr>
      <w:r>
        <w:rPr>
          <w:rFonts w:hint="eastAsia" w:ascii="黑体" w:eastAsia="黑体"/>
          <w:b/>
          <w:sz w:val="32"/>
          <w:szCs w:val="20"/>
        </w:rPr>
        <w:t>202</w:t>
      </w:r>
      <w:r>
        <w:rPr>
          <w:rFonts w:hint="eastAsia" w:ascii="黑体" w:eastAsia="黑体"/>
          <w:b/>
          <w:sz w:val="32"/>
          <w:szCs w:val="20"/>
          <w:lang w:val="en-US" w:eastAsia="zh-CN"/>
        </w:rPr>
        <w:t>4</w:t>
      </w:r>
      <w:r>
        <w:rPr>
          <w:rFonts w:hint="eastAsia" w:ascii="黑体" w:eastAsia="黑体"/>
          <w:b/>
          <w:sz w:val="32"/>
          <w:szCs w:val="20"/>
        </w:rPr>
        <w:t>年</w:t>
      </w:r>
      <w:r>
        <w:rPr>
          <w:rFonts w:hint="eastAsia" w:ascii="黑体" w:eastAsia="黑体"/>
          <w:b/>
          <w:sz w:val="32"/>
          <w:szCs w:val="20"/>
          <w:lang w:val="en-US" w:eastAsia="zh-CN"/>
        </w:rPr>
        <w:t>4</w:t>
      </w:r>
      <w:r>
        <w:rPr>
          <w:rFonts w:hint="eastAsia" w:ascii="黑体" w:eastAsia="黑体"/>
          <w:b/>
          <w:sz w:val="32"/>
          <w:szCs w:val="20"/>
        </w:rPr>
        <w:t xml:space="preserve">月   </w:t>
      </w:r>
    </w:p>
    <w:p>
      <w:pPr>
        <w:sectPr>
          <w:pgSz w:w="11906" w:h="16838"/>
          <w:pgMar w:top="1440" w:right="1800" w:bottom="1440" w:left="1800" w:header="851" w:footer="992" w:gutter="0"/>
          <w:cols w:space="425" w:num="1"/>
          <w:docGrid w:type="lines" w:linePitch="312" w:charSpace="0"/>
        </w:sectPr>
      </w:pPr>
    </w:p>
    <w:sdt>
      <w:sdtPr>
        <w:rPr>
          <w:rFonts w:ascii="宋体" w:hAnsi="宋体" w:eastAsia="宋体" w:cs="Times New Roman"/>
          <w:b/>
          <w:bCs/>
          <w:kern w:val="2"/>
          <w:sz w:val="36"/>
          <w:szCs w:val="36"/>
          <w:lang w:val="en-US" w:eastAsia="zh-CN" w:bidi="ar-SA"/>
        </w:rPr>
        <w:id w:val="147468684"/>
        <w15:color w:val="DBDBDB"/>
        <w:docPartObj>
          <w:docPartGallery w:val="Table of Contents"/>
          <w:docPartUnique/>
        </w:docPartObj>
      </w:sdtPr>
      <w:sdtEndPr>
        <w:rPr>
          <w:rFonts w:ascii="宋体" w:hAnsi="宋体" w:eastAsia="宋体" w:cs="Times New Roman"/>
          <w:b/>
          <w:bCs/>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b/>
              <w:bCs/>
              <w:sz w:val="36"/>
              <w:szCs w:val="36"/>
            </w:rPr>
          </w:pPr>
          <w:r>
            <w:rPr>
              <w:rFonts w:ascii="宋体" w:hAnsi="宋体" w:eastAsia="宋体"/>
              <w:b/>
              <w:bCs/>
              <w:sz w:val="36"/>
              <w:szCs w:val="36"/>
            </w:rPr>
            <w:t>目录</w:t>
          </w:r>
        </w:p>
        <w:p>
          <w:pPr>
            <w:pStyle w:val="12"/>
            <w:tabs>
              <w:tab w:val="right" w:leader="dot" w:pos="8306"/>
            </w:tabs>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TOC \o "1-2" \h \u </w:instrText>
          </w:r>
          <w:r>
            <w:rPr>
              <w:rFonts w:hint="eastAsia" w:ascii="仿宋_GB2312" w:hAnsi="仿宋_GB2312" w:eastAsia="仿宋_GB2312" w:cs="仿宋_GB2312"/>
            </w:rPr>
            <w:fldChar w:fldCharType="separate"/>
          </w:r>
        </w:p>
        <w:p>
          <w:pPr>
            <w:pStyle w:val="12"/>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_Toc30199 </w:instrText>
          </w:r>
          <w:r>
            <w:rPr>
              <w:rFonts w:hint="eastAsia" w:ascii="仿宋_GB2312" w:hAnsi="仿宋_GB2312" w:eastAsia="仿宋_GB2312" w:cs="仿宋_GB2312"/>
              <w:sz w:val="32"/>
              <w:szCs w:val="32"/>
            </w:rPr>
            <w:fldChar w:fldCharType="separate"/>
          </w:r>
          <w:r>
            <w:rPr>
              <w:rFonts w:hint="eastAsia" w:ascii="黑体" w:hAnsi="黑体" w:eastAsia="黑体" w:cs="宋体"/>
              <w:kern w:val="0"/>
              <w:sz w:val="32"/>
              <w:szCs w:val="32"/>
            </w:rPr>
            <w:t>一、部门概况</w:t>
          </w:r>
          <w:r>
            <w:rPr>
              <w:sz w:val="32"/>
              <w:szCs w:val="32"/>
            </w:rPr>
            <w:tab/>
          </w:r>
          <w:r>
            <w:rPr>
              <w:sz w:val="32"/>
              <w:szCs w:val="32"/>
            </w:rPr>
            <w:fldChar w:fldCharType="begin"/>
          </w:r>
          <w:r>
            <w:rPr>
              <w:sz w:val="32"/>
              <w:szCs w:val="32"/>
            </w:rPr>
            <w:instrText xml:space="preserve"> PAGEREF _Toc30199 \h </w:instrText>
          </w:r>
          <w:r>
            <w:rPr>
              <w:sz w:val="32"/>
              <w:szCs w:val="32"/>
            </w:rPr>
            <w:fldChar w:fldCharType="separate"/>
          </w:r>
          <w:r>
            <w:rPr>
              <w:sz w:val="32"/>
              <w:szCs w:val="32"/>
            </w:rPr>
            <w:t>3</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_Toc11363 </w:instrText>
          </w:r>
          <w:r>
            <w:rPr>
              <w:rFonts w:hint="eastAsia" w:ascii="仿宋_GB2312" w:hAnsi="仿宋_GB2312" w:eastAsia="仿宋_GB2312" w:cs="仿宋_GB2312"/>
              <w:sz w:val="32"/>
              <w:szCs w:val="32"/>
            </w:rPr>
            <w:fldChar w:fldCharType="separate"/>
          </w:r>
          <w:r>
            <w:rPr>
              <w:rFonts w:hint="eastAsia" w:ascii="楷体_GB2312" w:eastAsia="楷体_GB2312"/>
              <w:sz w:val="32"/>
              <w:szCs w:val="32"/>
            </w:rPr>
            <w:t>（一）机构设置及职责工作任务情况</w:t>
          </w:r>
          <w:r>
            <w:rPr>
              <w:sz w:val="32"/>
              <w:szCs w:val="32"/>
            </w:rPr>
            <w:tab/>
          </w:r>
          <w:r>
            <w:rPr>
              <w:sz w:val="32"/>
              <w:szCs w:val="32"/>
            </w:rPr>
            <w:fldChar w:fldCharType="begin"/>
          </w:r>
          <w:r>
            <w:rPr>
              <w:sz w:val="32"/>
              <w:szCs w:val="32"/>
            </w:rPr>
            <w:instrText xml:space="preserve"> PAGEREF _Toc11363 \h </w:instrText>
          </w:r>
          <w:r>
            <w:rPr>
              <w:sz w:val="32"/>
              <w:szCs w:val="32"/>
            </w:rPr>
            <w:fldChar w:fldCharType="separate"/>
          </w:r>
          <w:r>
            <w:rPr>
              <w:sz w:val="32"/>
              <w:szCs w:val="32"/>
            </w:rPr>
            <w:t>3</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_Toc29830 </w:instrText>
          </w:r>
          <w:r>
            <w:rPr>
              <w:rFonts w:hint="eastAsia" w:ascii="仿宋_GB2312" w:hAnsi="仿宋_GB2312" w:eastAsia="仿宋_GB2312" w:cs="仿宋_GB2312"/>
              <w:sz w:val="32"/>
              <w:szCs w:val="32"/>
            </w:rPr>
            <w:fldChar w:fldCharType="separate"/>
          </w:r>
          <w:r>
            <w:rPr>
              <w:rFonts w:hint="eastAsia" w:ascii="仿宋_GB2312" w:hAnsi="宋体" w:eastAsia="仿宋_GB2312" w:cs="宋体"/>
              <w:kern w:val="0"/>
              <w:sz w:val="32"/>
              <w:szCs w:val="32"/>
              <w:lang w:val="en-US" w:eastAsia="zh-CN"/>
            </w:rPr>
            <w:t xml:space="preserve">（二） </w:t>
          </w:r>
          <w:r>
            <w:rPr>
              <w:rFonts w:hint="eastAsia" w:ascii="仿宋_GB2312" w:hAnsi="宋体" w:eastAsia="仿宋_GB2312" w:cs="宋体"/>
              <w:kern w:val="0"/>
              <w:sz w:val="32"/>
              <w:szCs w:val="32"/>
              <w:highlight w:val="none"/>
              <w:lang w:val="en-US" w:eastAsia="zh-CN"/>
            </w:rPr>
            <w:t>部门整体绩效目标设立情况</w:t>
          </w:r>
          <w:r>
            <w:rPr>
              <w:sz w:val="32"/>
              <w:szCs w:val="32"/>
            </w:rPr>
            <w:tab/>
          </w:r>
          <w:r>
            <w:rPr>
              <w:sz w:val="32"/>
              <w:szCs w:val="32"/>
            </w:rPr>
            <w:fldChar w:fldCharType="begin"/>
          </w:r>
          <w:r>
            <w:rPr>
              <w:sz w:val="32"/>
              <w:szCs w:val="32"/>
            </w:rPr>
            <w:instrText xml:space="preserve"> PAGEREF _Toc29830 \h </w:instrText>
          </w:r>
          <w:r>
            <w:rPr>
              <w:sz w:val="32"/>
              <w:szCs w:val="32"/>
            </w:rPr>
            <w:fldChar w:fldCharType="separate"/>
          </w:r>
          <w:r>
            <w:rPr>
              <w:sz w:val="32"/>
              <w:szCs w:val="32"/>
            </w:rPr>
            <w:t>6</w:t>
          </w:r>
          <w:r>
            <w:rPr>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_Toc11800 </w:instrText>
          </w:r>
          <w:r>
            <w:rPr>
              <w:rFonts w:hint="eastAsia" w:ascii="仿宋_GB2312" w:hAnsi="仿宋_GB2312" w:eastAsia="仿宋_GB2312" w:cs="仿宋_GB2312"/>
              <w:sz w:val="32"/>
              <w:szCs w:val="32"/>
            </w:rPr>
            <w:fldChar w:fldCharType="separate"/>
          </w: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r>
            <w:rPr>
              <w:sz w:val="32"/>
              <w:szCs w:val="32"/>
            </w:rPr>
            <w:tab/>
          </w:r>
          <w:r>
            <w:rPr>
              <w:sz w:val="32"/>
              <w:szCs w:val="32"/>
            </w:rPr>
            <w:fldChar w:fldCharType="begin"/>
          </w:r>
          <w:r>
            <w:rPr>
              <w:sz w:val="32"/>
              <w:szCs w:val="32"/>
            </w:rPr>
            <w:instrText xml:space="preserve"> PAGEREF _Toc11800 \h </w:instrText>
          </w:r>
          <w:r>
            <w:rPr>
              <w:sz w:val="32"/>
              <w:szCs w:val="32"/>
            </w:rPr>
            <w:fldChar w:fldCharType="separate"/>
          </w:r>
          <w:r>
            <w:rPr>
              <w:sz w:val="32"/>
              <w:szCs w:val="32"/>
            </w:rPr>
            <w:t>7</w:t>
          </w:r>
          <w:r>
            <w:rPr>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_Toc3811 </w:instrText>
          </w:r>
          <w:r>
            <w:rPr>
              <w:rFonts w:hint="eastAsia" w:ascii="仿宋_GB2312" w:hAnsi="仿宋_GB2312" w:eastAsia="仿宋_GB2312" w:cs="仿宋_GB2312"/>
              <w:sz w:val="32"/>
              <w:szCs w:val="32"/>
            </w:rPr>
            <w:fldChar w:fldCharType="separate"/>
          </w:r>
          <w:r>
            <w:rPr>
              <w:rFonts w:hint="eastAsia" w:ascii="黑体" w:hAnsi="黑体" w:eastAsia="黑体" w:cs="宋体"/>
              <w:kern w:val="0"/>
              <w:sz w:val="32"/>
              <w:szCs w:val="32"/>
            </w:rPr>
            <w:t xml:space="preserve">三、 </w:t>
          </w:r>
          <w:r>
            <w:rPr>
              <w:rFonts w:ascii="黑体" w:hAnsi="黑体" w:eastAsia="黑体" w:cs="宋体"/>
              <w:kern w:val="0"/>
              <w:sz w:val="32"/>
              <w:szCs w:val="32"/>
              <w:highlight w:val="none"/>
            </w:rPr>
            <w:t>整体绩效目标实现情况</w:t>
          </w:r>
          <w:r>
            <w:rPr>
              <w:sz w:val="32"/>
              <w:szCs w:val="32"/>
            </w:rPr>
            <w:tab/>
          </w:r>
          <w:r>
            <w:rPr>
              <w:sz w:val="32"/>
              <w:szCs w:val="32"/>
            </w:rPr>
            <w:fldChar w:fldCharType="begin"/>
          </w:r>
          <w:r>
            <w:rPr>
              <w:sz w:val="32"/>
              <w:szCs w:val="32"/>
            </w:rPr>
            <w:instrText xml:space="preserve"> PAGEREF _Toc3811 \h </w:instrText>
          </w:r>
          <w:r>
            <w:rPr>
              <w:sz w:val="32"/>
              <w:szCs w:val="32"/>
            </w:rPr>
            <w:fldChar w:fldCharType="separate"/>
          </w:r>
          <w:r>
            <w:rPr>
              <w:sz w:val="32"/>
              <w:szCs w:val="32"/>
            </w:rPr>
            <w:t>8</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_Toc14765 </w:instrText>
          </w:r>
          <w:r>
            <w:rPr>
              <w:rFonts w:hint="eastAsia" w:ascii="仿宋_GB2312" w:hAnsi="仿宋_GB2312" w:eastAsia="仿宋_GB2312" w:cs="仿宋_GB2312"/>
              <w:sz w:val="32"/>
              <w:szCs w:val="32"/>
            </w:rPr>
            <w:fldChar w:fldCharType="separate"/>
          </w:r>
          <w:r>
            <w:rPr>
              <w:rFonts w:hint="eastAsia" w:ascii="仿宋_GB2312" w:hAnsi="宋体" w:eastAsia="仿宋_GB2312" w:cs="宋体"/>
              <w:kern w:val="0"/>
              <w:sz w:val="32"/>
              <w:szCs w:val="32"/>
            </w:rPr>
            <w:t xml:space="preserve">（一） </w:t>
          </w:r>
          <w:r>
            <w:rPr>
              <w:rFonts w:hint="eastAsia" w:ascii="仿宋_GB2312" w:hAnsi="宋体" w:eastAsia="仿宋_GB2312" w:cs="宋体"/>
              <w:kern w:val="0"/>
              <w:sz w:val="32"/>
              <w:szCs w:val="32"/>
              <w:highlight w:val="none"/>
            </w:rPr>
            <w:t>产出完成情况分析</w:t>
          </w:r>
          <w:r>
            <w:rPr>
              <w:sz w:val="32"/>
              <w:szCs w:val="32"/>
            </w:rPr>
            <w:tab/>
          </w:r>
          <w:r>
            <w:rPr>
              <w:sz w:val="32"/>
              <w:szCs w:val="32"/>
            </w:rPr>
            <w:fldChar w:fldCharType="begin"/>
          </w:r>
          <w:r>
            <w:rPr>
              <w:sz w:val="32"/>
              <w:szCs w:val="32"/>
            </w:rPr>
            <w:instrText xml:space="preserve"> PAGEREF _Toc14765 \h </w:instrText>
          </w:r>
          <w:r>
            <w:rPr>
              <w:sz w:val="32"/>
              <w:szCs w:val="32"/>
            </w:rPr>
            <w:fldChar w:fldCharType="separate"/>
          </w:r>
          <w:r>
            <w:rPr>
              <w:sz w:val="32"/>
              <w:szCs w:val="32"/>
            </w:rPr>
            <w:t>8</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_Toc12478 </w:instrText>
          </w:r>
          <w:r>
            <w:rPr>
              <w:rFonts w:hint="eastAsia" w:ascii="仿宋_GB2312" w:hAnsi="仿宋_GB2312" w:eastAsia="仿宋_GB2312" w:cs="仿宋_GB2312"/>
              <w:sz w:val="32"/>
              <w:szCs w:val="32"/>
            </w:rPr>
            <w:fldChar w:fldCharType="separate"/>
          </w:r>
          <w:r>
            <w:rPr>
              <w:rFonts w:hint="eastAsia" w:ascii="楷体_GB2312" w:eastAsia="楷体_GB2312"/>
              <w:bCs w:val="0"/>
              <w:sz w:val="32"/>
              <w:szCs w:val="32"/>
            </w:rPr>
            <w:t>（二）效果</w:t>
          </w:r>
          <w:r>
            <w:rPr>
              <w:rFonts w:ascii="楷体_GB2312" w:eastAsia="楷体_GB2312"/>
              <w:bCs w:val="0"/>
              <w:sz w:val="32"/>
              <w:szCs w:val="32"/>
            </w:rPr>
            <w:t>实现情况分析</w:t>
          </w:r>
          <w:r>
            <w:rPr>
              <w:sz w:val="32"/>
              <w:szCs w:val="32"/>
            </w:rPr>
            <w:tab/>
          </w:r>
          <w:r>
            <w:rPr>
              <w:sz w:val="32"/>
              <w:szCs w:val="32"/>
            </w:rPr>
            <w:fldChar w:fldCharType="begin"/>
          </w:r>
          <w:r>
            <w:rPr>
              <w:sz w:val="32"/>
              <w:szCs w:val="32"/>
            </w:rPr>
            <w:instrText xml:space="preserve"> PAGEREF _Toc12478 \h </w:instrText>
          </w:r>
          <w:r>
            <w:rPr>
              <w:sz w:val="32"/>
              <w:szCs w:val="32"/>
            </w:rPr>
            <w:fldChar w:fldCharType="separate"/>
          </w:r>
          <w:r>
            <w:rPr>
              <w:sz w:val="32"/>
              <w:szCs w:val="32"/>
            </w:rPr>
            <w:t>9</w:t>
          </w:r>
          <w:r>
            <w:rPr>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_Toc2158 </w:instrText>
          </w:r>
          <w:r>
            <w:rPr>
              <w:rFonts w:hint="eastAsia" w:ascii="仿宋_GB2312" w:hAnsi="仿宋_GB2312" w:eastAsia="仿宋_GB2312" w:cs="仿宋_GB2312"/>
              <w:sz w:val="32"/>
              <w:szCs w:val="32"/>
            </w:rPr>
            <w:fldChar w:fldCharType="separate"/>
          </w:r>
          <w:r>
            <w:rPr>
              <w:rFonts w:hint="eastAsia" w:ascii="黑体" w:hAnsi="黑体" w:eastAsia="黑体" w:cs="宋体"/>
              <w:bCs w:val="0"/>
              <w:kern w:val="0"/>
              <w:sz w:val="32"/>
              <w:szCs w:val="32"/>
            </w:rPr>
            <w:t xml:space="preserve">四、 </w:t>
          </w:r>
          <w:r>
            <w:rPr>
              <w:rFonts w:ascii="黑体" w:hAnsi="黑体" w:eastAsia="黑体" w:cs="宋体"/>
              <w:bCs w:val="0"/>
              <w:kern w:val="0"/>
              <w:sz w:val="32"/>
              <w:szCs w:val="32"/>
            </w:rPr>
            <w:t>预算管理</w:t>
          </w:r>
          <w:r>
            <w:rPr>
              <w:rFonts w:hint="eastAsia" w:ascii="黑体" w:hAnsi="黑体" w:eastAsia="黑体" w:cs="宋体"/>
              <w:bCs w:val="0"/>
              <w:kern w:val="0"/>
              <w:sz w:val="32"/>
              <w:szCs w:val="32"/>
            </w:rPr>
            <w:t>情况分</w:t>
          </w:r>
          <w:r>
            <w:rPr>
              <w:rFonts w:ascii="黑体" w:hAnsi="黑体" w:eastAsia="黑体" w:cs="宋体"/>
              <w:bCs w:val="0"/>
              <w:kern w:val="0"/>
              <w:sz w:val="32"/>
              <w:szCs w:val="32"/>
            </w:rPr>
            <w:t>析</w:t>
          </w:r>
          <w:r>
            <w:rPr>
              <w:sz w:val="32"/>
              <w:szCs w:val="32"/>
            </w:rPr>
            <w:tab/>
          </w:r>
          <w:r>
            <w:rPr>
              <w:sz w:val="32"/>
              <w:szCs w:val="32"/>
            </w:rPr>
            <w:fldChar w:fldCharType="begin"/>
          </w:r>
          <w:r>
            <w:rPr>
              <w:sz w:val="32"/>
              <w:szCs w:val="32"/>
            </w:rPr>
            <w:instrText xml:space="preserve"> PAGEREF _Toc2158 \h </w:instrText>
          </w:r>
          <w:r>
            <w:rPr>
              <w:sz w:val="32"/>
              <w:szCs w:val="32"/>
            </w:rPr>
            <w:fldChar w:fldCharType="separate"/>
          </w:r>
          <w:r>
            <w:rPr>
              <w:sz w:val="32"/>
              <w:szCs w:val="32"/>
            </w:rPr>
            <w:t>10</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_Toc8484 </w:instrText>
          </w:r>
          <w:r>
            <w:rPr>
              <w:rFonts w:hint="eastAsia" w:ascii="仿宋_GB2312" w:hAnsi="仿宋_GB2312" w:eastAsia="仿宋_GB2312" w:cs="仿宋_GB2312"/>
              <w:sz w:val="32"/>
              <w:szCs w:val="32"/>
            </w:rPr>
            <w:fldChar w:fldCharType="separate"/>
          </w:r>
          <w:r>
            <w:rPr>
              <w:rFonts w:hint="eastAsia" w:ascii="仿宋_GB2312" w:hAnsi="宋体" w:eastAsia="仿宋_GB2312" w:cs="宋体"/>
              <w:kern w:val="0"/>
              <w:sz w:val="32"/>
              <w:szCs w:val="32"/>
              <w:highlight w:val="none"/>
              <w:lang w:val="en-US" w:eastAsia="zh-CN" w:bidi="ar-SA"/>
            </w:rPr>
            <w:t>（一）财务管理</w:t>
          </w:r>
          <w:r>
            <w:rPr>
              <w:sz w:val="32"/>
              <w:szCs w:val="32"/>
            </w:rPr>
            <w:tab/>
          </w:r>
          <w:r>
            <w:rPr>
              <w:sz w:val="32"/>
              <w:szCs w:val="32"/>
            </w:rPr>
            <w:fldChar w:fldCharType="begin"/>
          </w:r>
          <w:r>
            <w:rPr>
              <w:sz w:val="32"/>
              <w:szCs w:val="32"/>
            </w:rPr>
            <w:instrText xml:space="preserve"> PAGEREF _Toc8484 \h </w:instrText>
          </w:r>
          <w:r>
            <w:rPr>
              <w:sz w:val="32"/>
              <w:szCs w:val="32"/>
            </w:rPr>
            <w:fldChar w:fldCharType="separate"/>
          </w:r>
          <w:r>
            <w:rPr>
              <w:sz w:val="32"/>
              <w:szCs w:val="32"/>
            </w:rPr>
            <w:t>10</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_Toc13405 </w:instrText>
          </w:r>
          <w:r>
            <w:rPr>
              <w:rFonts w:hint="eastAsia" w:ascii="仿宋_GB2312" w:hAnsi="仿宋_GB2312" w:eastAsia="仿宋_GB2312" w:cs="仿宋_GB2312"/>
              <w:sz w:val="32"/>
              <w:szCs w:val="32"/>
            </w:rPr>
            <w:fldChar w:fldCharType="separate"/>
          </w:r>
          <w:r>
            <w:rPr>
              <w:rFonts w:hint="eastAsia" w:ascii="楷体_GB2312" w:eastAsia="楷体_GB2312"/>
              <w:bCs w:val="0"/>
              <w:sz w:val="32"/>
              <w:szCs w:val="32"/>
            </w:rPr>
            <w:t>（二） 资产管理</w:t>
          </w:r>
          <w:r>
            <w:rPr>
              <w:sz w:val="32"/>
              <w:szCs w:val="32"/>
            </w:rPr>
            <w:tab/>
          </w:r>
          <w:r>
            <w:rPr>
              <w:sz w:val="32"/>
              <w:szCs w:val="32"/>
            </w:rPr>
            <w:fldChar w:fldCharType="begin"/>
          </w:r>
          <w:r>
            <w:rPr>
              <w:sz w:val="32"/>
              <w:szCs w:val="32"/>
            </w:rPr>
            <w:instrText xml:space="preserve"> PAGEREF _Toc13405 \h </w:instrText>
          </w:r>
          <w:r>
            <w:rPr>
              <w:sz w:val="32"/>
              <w:szCs w:val="32"/>
            </w:rPr>
            <w:fldChar w:fldCharType="separate"/>
          </w:r>
          <w:r>
            <w:rPr>
              <w:sz w:val="32"/>
              <w:szCs w:val="32"/>
            </w:rPr>
            <w:t>12</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_Toc27798 </w:instrText>
          </w:r>
          <w:r>
            <w:rPr>
              <w:rFonts w:hint="eastAsia" w:ascii="仿宋_GB2312" w:hAnsi="仿宋_GB2312" w:eastAsia="仿宋_GB2312" w:cs="仿宋_GB2312"/>
              <w:sz w:val="32"/>
              <w:szCs w:val="32"/>
            </w:rPr>
            <w:fldChar w:fldCharType="separate"/>
          </w:r>
          <w:r>
            <w:rPr>
              <w:rFonts w:hint="eastAsia" w:ascii="楷体_GB2312" w:eastAsia="楷体_GB2312"/>
              <w:bCs w:val="0"/>
              <w:sz w:val="32"/>
              <w:szCs w:val="32"/>
            </w:rPr>
            <w:t>（三） 绩效</w:t>
          </w:r>
          <w:r>
            <w:rPr>
              <w:rFonts w:ascii="楷体_GB2312" w:eastAsia="楷体_GB2312"/>
              <w:bCs w:val="0"/>
              <w:sz w:val="32"/>
              <w:szCs w:val="32"/>
            </w:rPr>
            <w:t>管理</w:t>
          </w:r>
          <w:r>
            <w:rPr>
              <w:sz w:val="32"/>
              <w:szCs w:val="32"/>
            </w:rPr>
            <w:tab/>
          </w:r>
          <w:r>
            <w:rPr>
              <w:sz w:val="32"/>
              <w:szCs w:val="32"/>
            </w:rPr>
            <w:fldChar w:fldCharType="begin"/>
          </w:r>
          <w:r>
            <w:rPr>
              <w:sz w:val="32"/>
              <w:szCs w:val="32"/>
            </w:rPr>
            <w:instrText xml:space="preserve"> PAGEREF _Toc27798 \h </w:instrText>
          </w:r>
          <w:r>
            <w:rPr>
              <w:sz w:val="32"/>
              <w:szCs w:val="32"/>
            </w:rPr>
            <w:fldChar w:fldCharType="separate"/>
          </w:r>
          <w:r>
            <w:rPr>
              <w:sz w:val="32"/>
              <w:szCs w:val="32"/>
            </w:rPr>
            <w:t>12</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_Toc4211 </w:instrText>
          </w:r>
          <w:r>
            <w:rPr>
              <w:rFonts w:hint="eastAsia" w:ascii="仿宋_GB2312" w:hAnsi="仿宋_GB2312" w:eastAsia="仿宋_GB2312" w:cs="仿宋_GB2312"/>
              <w:sz w:val="32"/>
              <w:szCs w:val="32"/>
            </w:rPr>
            <w:fldChar w:fldCharType="separate"/>
          </w:r>
          <w:r>
            <w:rPr>
              <w:rFonts w:hint="eastAsia" w:ascii="楷体_GB2312" w:eastAsia="楷体_GB2312"/>
              <w:bCs w:val="0"/>
              <w:sz w:val="32"/>
              <w:szCs w:val="32"/>
            </w:rPr>
            <w:t>（四） 结转结余率</w:t>
          </w:r>
          <w:r>
            <w:rPr>
              <w:sz w:val="32"/>
              <w:szCs w:val="32"/>
            </w:rPr>
            <w:tab/>
          </w:r>
          <w:r>
            <w:rPr>
              <w:sz w:val="32"/>
              <w:szCs w:val="32"/>
            </w:rPr>
            <w:fldChar w:fldCharType="begin"/>
          </w:r>
          <w:r>
            <w:rPr>
              <w:sz w:val="32"/>
              <w:szCs w:val="32"/>
            </w:rPr>
            <w:instrText xml:space="preserve"> PAGEREF _Toc4211 \h </w:instrText>
          </w:r>
          <w:r>
            <w:rPr>
              <w:sz w:val="32"/>
              <w:szCs w:val="32"/>
            </w:rPr>
            <w:fldChar w:fldCharType="separate"/>
          </w:r>
          <w:r>
            <w:rPr>
              <w:sz w:val="32"/>
              <w:szCs w:val="32"/>
            </w:rPr>
            <w:t>13</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_Toc6325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z w:val="32"/>
              <w:szCs w:val="32"/>
            </w:rPr>
            <w:t>（五）部门预决算差异率</w:t>
          </w:r>
          <w:r>
            <w:rPr>
              <w:sz w:val="32"/>
              <w:szCs w:val="32"/>
            </w:rPr>
            <w:tab/>
          </w:r>
          <w:r>
            <w:rPr>
              <w:sz w:val="32"/>
              <w:szCs w:val="32"/>
            </w:rPr>
            <w:fldChar w:fldCharType="begin"/>
          </w:r>
          <w:r>
            <w:rPr>
              <w:sz w:val="32"/>
              <w:szCs w:val="32"/>
            </w:rPr>
            <w:instrText xml:space="preserve"> PAGEREF _Toc6325 \h </w:instrText>
          </w:r>
          <w:r>
            <w:rPr>
              <w:sz w:val="32"/>
              <w:szCs w:val="32"/>
            </w:rPr>
            <w:fldChar w:fldCharType="separate"/>
          </w:r>
          <w:r>
            <w:rPr>
              <w:sz w:val="32"/>
              <w:szCs w:val="32"/>
            </w:rPr>
            <w:t>13</w:t>
          </w:r>
          <w:r>
            <w:rPr>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_Toc22546 </w:instrText>
          </w:r>
          <w:r>
            <w:rPr>
              <w:rFonts w:hint="eastAsia" w:ascii="仿宋_GB2312" w:hAnsi="仿宋_GB2312" w:eastAsia="仿宋_GB2312" w:cs="仿宋_GB2312"/>
              <w:sz w:val="32"/>
              <w:szCs w:val="32"/>
            </w:rPr>
            <w:fldChar w:fldCharType="separate"/>
          </w:r>
          <w:r>
            <w:rPr>
              <w:rFonts w:hint="eastAsia" w:ascii="黑体" w:hAnsi="黑体" w:eastAsia="黑体"/>
              <w:bCs w:val="0"/>
              <w:sz w:val="32"/>
              <w:szCs w:val="32"/>
            </w:rPr>
            <w:t>五、总体</w:t>
          </w:r>
          <w:r>
            <w:rPr>
              <w:rFonts w:ascii="黑体" w:hAnsi="黑体" w:eastAsia="黑体"/>
              <w:bCs w:val="0"/>
              <w:sz w:val="32"/>
              <w:szCs w:val="32"/>
            </w:rPr>
            <w:t>评价结论</w:t>
          </w:r>
          <w:r>
            <w:rPr>
              <w:sz w:val="32"/>
              <w:szCs w:val="32"/>
            </w:rPr>
            <w:tab/>
          </w:r>
          <w:r>
            <w:rPr>
              <w:sz w:val="32"/>
              <w:szCs w:val="32"/>
            </w:rPr>
            <w:fldChar w:fldCharType="begin"/>
          </w:r>
          <w:r>
            <w:rPr>
              <w:sz w:val="32"/>
              <w:szCs w:val="32"/>
            </w:rPr>
            <w:instrText xml:space="preserve"> PAGEREF _Toc22546 \h </w:instrText>
          </w:r>
          <w:r>
            <w:rPr>
              <w:sz w:val="32"/>
              <w:szCs w:val="32"/>
            </w:rPr>
            <w:fldChar w:fldCharType="separate"/>
          </w:r>
          <w:r>
            <w:rPr>
              <w:sz w:val="32"/>
              <w:szCs w:val="32"/>
            </w:rPr>
            <w:t>13</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_Toc13949 </w:instrText>
          </w:r>
          <w:r>
            <w:rPr>
              <w:rFonts w:hint="eastAsia" w:ascii="仿宋_GB2312" w:hAnsi="仿宋_GB2312" w:eastAsia="仿宋_GB2312" w:cs="仿宋_GB2312"/>
              <w:sz w:val="32"/>
              <w:szCs w:val="32"/>
            </w:rPr>
            <w:fldChar w:fldCharType="separate"/>
          </w:r>
          <w:r>
            <w:rPr>
              <w:rFonts w:hint="eastAsia" w:ascii="楷体_GB2312" w:eastAsia="楷体_GB2312"/>
              <w:bCs w:val="0"/>
              <w:sz w:val="32"/>
              <w:szCs w:val="32"/>
            </w:rPr>
            <w:t>（一）评价</w:t>
          </w:r>
          <w:r>
            <w:rPr>
              <w:rFonts w:ascii="楷体_GB2312" w:eastAsia="楷体_GB2312"/>
              <w:bCs w:val="0"/>
              <w:sz w:val="32"/>
              <w:szCs w:val="32"/>
            </w:rPr>
            <w:t>得分</w:t>
          </w:r>
          <w:r>
            <w:rPr>
              <w:rFonts w:hint="eastAsia" w:ascii="楷体_GB2312" w:eastAsia="楷体_GB2312"/>
              <w:bCs w:val="0"/>
              <w:sz w:val="32"/>
              <w:szCs w:val="32"/>
            </w:rPr>
            <w:t>情况</w:t>
          </w:r>
          <w:r>
            <w:rPr>
              <w:sz w:val="32"/>
              <w:szCs w:val="32"/>
            </w:rPr>
            <w:tab/>
          </w:r>
          <w:r>
            <w:rPr>
              <w:sz w:val="32"/>
              <w:szCs w:val="32"/>
            </w:rPr>
            <w:fldChar w:fldCharType="begin"/>
          </w:r>
          <w:r>
            <w:rPr>
              <w:sz w:val="32"/>
              <w:szCs w:val="32"/>
            </w:rPr>
            <w:instrText xml:space="preserve"> PAGEREF _Toc13949 \h </w:instrText>
          </w:r>
          <w:r>
            <w:rPr>
              <w:sz w:val="32"/>
              <w:szCs w:val="32"/>
            </w:rPr>
            <w:fldChar w:fldCharType="separate"/>
          </w:r>
          <w:r>
            <w:rPr>
              <w:sz w:val="32"/>
              <w:szCs w:val="32"/>
            </w:rPr>
            <w:t>13</w:t>
          </w:r>
          <w:r>
            <w:rPr>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_Toc5861 </w:instrText>
          </w:r>
          <w:r>
            <w:rPr>
              <w:rFonts w:hint="eastAsia" w:ascii="仿宋_GB2312" w:hAnsi="仿宋_GB2312" w:eastAsia="仿宋_GB2312" w:cs="仿宋_GB2312"/>
              <w:sz w:val="32"/>
              <w:szCs w:val="32"/>
            </w:rPr>
            <w:fldChar w:fldCharType="separate"/>
          </w:r>
          <w:r>
            <w:rPr>
              <w:rFonts w:hint="eastAsia" w:ascii="楷体_GB2312" w:eastAsia="楷体_GB2312"/>
              <w:bCs w:val="0"/>
              <w:sz w:val="32"/>
              <w:szCs w:val="32"/>
            </w:rPr>
            <w:t>（二） 存在的问题及原因分析</w:t>
          </w:r>
          <w:r>
            <w:rPr>
              <w:sz w:val="32"/>
              <w:szCs w:val="32"/>
            </w:rPr>
            <w:tab/>
          </w:r>
          <w:r>
            <w:rPr>
              <w:sz w:val="32"/>
              <w:szCs w:val="32"/>
            </w:rPr>
            <w:fldChar w:fldCharType="begin"/>
          </w:r>
          <w:r>
            <w:rPr>
              <w:sz w:val="32"/>
              <w:szCs w:val="32"/>
            </w:rPr>
            <w:instrText xml:space="preserve"> PAGEREF _Toc5861 \h </w:instrText>
          </w:r>
          <w:r>
            <w:rPr>
              <w:sz w:val="32"/>
              <w:szCs w:val="32"/>
            </w:rPr>
            <w:fldChar w:fldCharType="separate"/>
          </w:r>
          <w:r>
            <w:rPr>
              <w:sz w:val="32"/>
              <w:szCs w:val="32"/>
            </w:rPr>
            <w:t>15</w:t>
          </w:r>
          <w:r>
            <w:rPr>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_Toc20259 </w:instrText>
          </w:r>
          <w:r>
            <w:rPr>
              <w:rFonts w:hint="eastAsia" w:ascii="仿宋_GB2312" w:hAnsi="仿宋_GB2312" w:eastAsia="仿宋_GB2312" w:cs="仿宋_GB2312"/>
              <w:sz w:val="32"/>
              <w:szCs w:val="32"/>
            </w:rPr>
            <w:fldChar w:fldCharType="separate"/>
          </w:r>
          <w:r>
            <w:rPr>
              <w:rFonts w:hint="eastAsia" w:ascii="黑体" w:hAnsi="黑体" w:eastAsia="黑体" w:cs="宋体"/>
              <w:kern w:val="0"/>
              <w:sz w:val="32"/>
              <w:szCs w:val="32"/>
              <w:highlight w:val="none"/>
            </w:rPr>
            <w:t>六、措施建议</w:t>
          </w:r>
          <w:r>
            <w:rPr>
              <w:sz w:val="32"/>
              <w:szCs w:val="32"/>
            </w:rPr>
            <w:tab/>
          </w:r>
          <w:r>
            <w:rPr>
              <w:sz w:val="32"/>
              <w:szCs w:val="32"/>
            </w:rPr>
            <w:fldChar w:fldCharType="begin"/>
          </w:r>
          <w:r>
            <w:rPr>
              <w:sz w:val="32"/>
              <w:szCs w:val="32"/>
            </w:rPr>
            <w:instrText xml:space="preserve"> PAGEREF _Toc20259 \h </w:instrText>
          </w:r>
          <w:r>
            <w:rPr>
              <w:sz w:val="32"/>
              <w:szCs w:val="32"/>
            </w:rPr>
            <w:fldChar w:fldCharType="separate"/>
          </w:r>
          <w:r>
            <w:rPr>
              <w:sz w:val="32"/>
              <w:szCs w:val="32"/>
            </w:rPr>
            <w:t>15</w:t>
          </w:r>
          <w:r>
            <w:rPr>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_Toc29876 </w:instrText>
          </w:r>
          <w:r>
            <w:rPr>
              <w:rFonts w:hint="eastAsia" w:ascii="仿宋_GB2312" w:hAnsi="仿宋_GB2312" w:eastAsia="仿宋_GB2312" w:cs="仿宋_GB2312"/>
              <w:sz w:val="32"/>
              <w:szCs w:val="32"/>
            </w:rPr>
            <w:fldChar w:fldCharType="separate"/>
          </w:r>
          <w:r>
            <w:rPr>
              <w:rFonts w:hint="eastAsia"/>
              <w:sz w:val="32"/>
              <w:szCs w:val="32"/>
              <w:highlight w:val="none"/>
            </w:rPr>
            <w:t>七、附件</w:t>
          </w:r>
          <w:r>
            <w:rPr>
              <w:sz w:val="32"/>
              <w:szCs w:val="32"/>
            </w:rPr>
            <w:tab/>
          </w:r>
          <w:r>
            <w:rPr>
              <w:sz w:val="32"/>
              <w:szCs w:val="32"/>
            </w:rPr>
            <w:fldChar w:fldCharType="begin"/>
          </w:r>
          <w:r>
            <w:rPr>
              <w:sz w:val="32"/>
              <w:szCs w:val="32"/>
            </w:rPr>
            <w:instrText xml:space="preserve"> PAGEREF _Toc29876 \h </w:instrText>
          </w:r>
          <w:r>
            <w:rPr>
              <w:sz w:val="32"/>
              <w:szCs w:val="32"/>
            </w:rPr>
            <w:fldChar w:fldCharType="separate"/>
          </w:r>
          <w:r>
            <w:rPr>
              <w:sz w:val="32"/>
              <w:szCs w:val="32"/>
            </w:rPr>
            <w:t>15</w:t>
          </w:r>
          <w:r>
            <w:rPr>
              <w:sz w:val="32"/>
              <w:szCs w:val="32"/>
            </w:rPr>
            <w:fldChar w:fldCharType="end"/>
          </w:r>
          <w:r>
            <w:rPr>
              <w:rFonts w:hint="eastAsia" w:ascii="仿宋_GB2312" w:hAnsi="仿宋_GB2312" w:eastAsia="仿宋_GB2312" w:cs="仿宋_GB2312"/>
              <w:sz w:val="32"/>
              <w:szCs w:val="32"/>
            </w:rPr>
            <w:fldChar w:fldCharType="end"/>
          </w:r>
        </w:p>
        <w:p>
          <w:r>
            <w:rPr>
              <w:rFonts w:hint="eastAsia" w:ascii="仿宋_GB2312" w:hAnsi="仿宋_GB2312" w:eastAsia="仿宋_GB2312" w:cs="仿宋_GB2312"/>
            </w:rPr>
            <w:fldChar w:fldCharType="end"/>
          </w:r>
        </w:p>
      </w:sdtContent>
    </w:sdt>
    <w:p>
      <w:pPr>
        <w:spacing w:line="560" w:lineRule="exact"/>
        <w:jc w:val="center"/>
        <w:outlineLvl w:val="9"/>
        <w:rPr>
          <w:rFonts w:hint="eastAsia" w:ascii="方正小标宋简体" w:eastAsia="方正小标宋简体"/>
          <w:sz w:val="36"/>
          <w:szCs w:val="36"/>
        </w:rPr>
      </w:pPr>
    </w:p>
    <w:p>
      <w:pPr>
        <w:spacing w:line="560" w:lineRule="exact"/>
        <w:jc w:val="center"/>
        <w:outlineLvl w:val="9"/>
        <w:rPr>
          <w:rFonts w:hint="eastAsia" w:ascii="方正小标宋简体" w:eastAsia="方正小标宋简体"/>
          <w:sz w:val="36"/>
          <w:szCs w:val="36"/>
        </w:rPr>
      </w:pPr>
    </w:p>
    <w:p>
      <w:pPr>
        <w:spacing w:after="240" w:line="540" w:lineRule="exact"/>
        <w:jc w:val="center"/>
        <w:rPr>
          <w:rFonts w:hint="eastAsia" w:ascii="仿宋_GB2312" w:eastAsia="黑体"/>
          <w:b/>
          <w:bCs/>
          <w:sz w:val="48"/>
          <w:szCs w:val="48"/>
          <w:lang w:val="en-US" w:eastAsia="zh-CN"/>
        </w:rPr>
      </w:pPr>
      <w:bookmarkStart w:id="2" w:name="_Toc19143"/>
      <w:r>
        <w:rPr>
          <w:rFonts w:hint="eastAsia" w:ascii="仿宋_GB2312" w:eastAsia="黑体"/>
          <w:b/>
          <w:bCs/>
          <w:sz w:val="48"/>
          <w:szCs w:val="48"/>
        </w:rPr>
        <w:t>北京市</w:t>
      </w:r>
      <w:r>
        <w:rPr>
          <w:rFonts w:hint="eastAsia" w:ascii="仿宋_GB2312" w:eastAsia="黑体"/>
          <w:b/>
          <w:bCs/>
          <w:sz w:val="48"/>
          <w:szCs w:val="48"/>
          <w:lang w:val="en-US" w:eastAsia="zh-CN"/>
        </w:rPr>
        <w:t>门头沟区人民检察院</w:t>
      </w:r>
      <w:bookmarkEnd w:id="2"/>
    </w:p>
    <w:p>
      <w:pPr>
        <w:spacing w:after="240" w:line="540" w:lineRule="exact"/>
        <w:jc w:val="center"/>
        <w:rPr>
          <w:rFonts w:ascii="仿宋_GB2312" w:eastAsia="黑体"/>
          <w:b/>
          <w:bCs/>
          <w:sz w:val="48"/>
          <w:szCs w:val="48"/>
        </w:rPr>
      </w:pPr>
      <w:bookmarkStart w:id="3" w:name="_Toc467"/>
      <w:r>
        <w:rPr>
          <w:rFonts w:hint="eastAsia" w:ascii="仿宋_GB2312" w:eastAsia="黑体"/>
          <w:b/>
          <w:bCs/>
          <w:sz w:val="48"/>
          <w:szCs w:val="48"/>
          <w:lang w:val="en-US" w:eastAsia="zh-CN"/>
        </w:rPr>
        <w:t>2023年度</w:t>
      </w:r>
      <w:r>
        <w:rPr>
          <w:rFonts w:hint="eastAsia" w:ascii="仿宋_GB2312" w:eastAsia="黑体"/>
          <w:b/>
          <w:bCs/>
          <w:sz w:val="48"/>
          <w:szCs w:val="48"/>
        </w:rPr>
        <w:t>部门整体绩效评价报告</w:t>
      </w:r>
      <w:bookmarkEnd w:id="3"/>
    </w:p>
    <w:p>
      <w:pPr>
        <w:jc w:val="center"/>
        <w:rPr>
          <w:rFonts w:ascii="仿宋_GB2312"/>
          <w:szCs w:val="30"/>
        </w:rPr>
      </w:pPr>
    </w:p>
    <w:p>
      <w:pPr>
        <w:snapToGrid w:val="0"/>
        <w:spacing w:line="560" w:lineRule="exact"/>
        <w:ind w:firstLine="640" w:firstLineChars="200"/>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为深化全面预算绩效管理，强化部门支出责任，提高预算执行效率和资金使用效益</w:t>
      </w:r>
      <w:r>
        <w:rPr>
          <w:rFonts w:hint="eastAsia" w:ascii="仿宋_GB2312" w:hAnsi="仿宋_GB2312" w:eastAsia="仿宋_GB2312" w:cs="仿宋_GB2312"/>
          <w:b w:val="0"/>
          <w:bCs/>
          <w:color w:val="000000"/>
          <w:kern w:val="0"/>
          <w:sz w:val="32"/>
          <w:szCs w:val="32"/>
        </w:rPr>
        <w:t>，根据《中共北京市委北京市人民政府关于全面实施预算绩效管理的实施意见》</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rPr>
        <w:t>京发〔2019〕12号</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rPr>
        <w:t>《北京市项目支出绩效评</w:t>
      </w:r>
      <w:r>
        <w:rPr>
          <w:rFonts w:hint="eastAsia" w:ascii="仿宋_GB2312" w:hAnsi="仿宋_GB2312" w:eastAsia="仿宋_GB2312" w:cs="仿宋_GB2312"/>
          <w:b w:val="0"/>
          <w:bCs/>
          <w:color w:val="000000"/>
          <w:kern w:val="0"/>
          <w:sz w:val="32"/>
          <w:szCs w:val="32"/>
          <w:highlight w:val="none"/>
        </w:rPr>
        <w:t>价管理办法》</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rPr>
        <w:t>京财绩效〔2020〕2146号</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rPr>
        <w:t>等有关规定，结合</w:t>
      </w:r>
      <w:r>
        <w:rPr>
          <w:rFonts w:hint="eastAsia" w:ascii="仿宋_GB2312" w:hAnsi="仿宋_GB2312" w:eastAsia="仿宋_GB2312" w:cs="仿宋_GB2312"/>
          <w:b w:val="0"/>
          <w:bCs/>
          <w:color w:val="000000"/>
          <w:kern w:val="0"/>
          <w:sz w:val="32"/>
          <w:szCs w:val="32"/>
          <w:highlight w:val="none"/>
          <w:lang w:val="en-US" w:eastAsia="zh-CN"/>
        </w:rPr>
        <w:t>《关于开展2024年预算绩效管理相关工作的函》</w:t>
      </w:r>
      <w:r>
        <w:rPr>
          <w:rFonts w:hint="eastAsia" w:ascii="仿宋_GB2312" w:hAnsi="仿宋_GB2312" w:eastAsia="仿宋_GB2312" w:cs="仿宋_GB2312"/>
          <w:b w:val="0"/>
          <w:bCs/>
          <w:color w:val="000000"/>
          <w:kern w:val="0"/>
          <w:sz w:val="32"/>
          <w:szCs w:val="32"/>
          <w:highlight w:val="none"/>
        </w:rPr>
        <w:t>要求</w:t>
      </w:r>
      <w:r>
        <w:rPr>
          <w:rFonts w:hint="eastAsia" w:ascii="仿宋_GB2312" w:hAnsi="仿宋_GB2312" w:eastAsia="仿宋_GB2312" w:cs="仿宋_GB2312"/>
          <w:sz w:val="32"/>
          <w:szCs w:val="32"/>
        </w:rPr>
        <w:t>，北京市</w:t>
      </w:r>
      <w:r>
        <w:rPr>
          <w:rFonts w:hint="eastAsia" w:ascii="仿宋_GB2312" w:hAnsi="仿宋_GB2312" w:eastAsia="仿宋_GB2312" w:cs="仿宋_GB2312"/>
          <w:sz w:val="32"/>
          <w:szCs w:val="32"/>
          <w:lang w:val="en-US" w:eastAsia="zh-CN"/>
        </w:rPr>
        <w:t>门头沟区人民检察院（以下简称“门头沟检察院”）</w:t>
      </w:r>
      <w:r>
        <w:rPr>
          <w:rFonts w:hint="eastAsia" w:ascii="仿宋_GB2312" w:hAnsi="仿宋_GB2312" w:eastAsia="仿宋_GB2312" w:cs="仿宋_GB2312"/>
          <w:sz w:val="32"/>
          <w:szCs w:val="32"/>
        </w:rPr>
        <w:t>组织开展</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rPr>
        <w:t>部门整体绩效评价，全方位把握部门整体预算执行、绩效目标实现和预算管理情况，形成本部门整体绩效评价报告。</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黑体" w:hAnsi="黑体" w:eastAsia="黑体" w:cs="宋体"/>
          <w:kern w:val="0"/>
          <w:sz w:val="32"/>
          <w:szCs w:val="32"/>
        </w:rPr>
      </w:pPr>
      <w:bookmarkStart w:id="4" w:name="_Toc30199"/>
      <w:bookmarkStart w:id="5" w:name="_Toc7471"/>
      <w:r>
        <w:rPr>
          <w:rFonts w:hint="eastAsia" w:ascii="黑体" w:hAnsi="黑体" w:eastAsia="黑体" w:cs="宋体"/>
          <w:kern w:val="0"/>
          <w:sz w:val="32"/>
          <w:szCs w:val="32"/>
        </w:rPr>
        <w:t>一、部门概况</w:t>
      </w:r>
      <w:bookmarkEnd w:id="4"/>
      <w:bookmarkEnd w:id="5"/>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hint="eastAsia" w:ascii="楷体_GB2312" w:eastAsia="楷体_GB2312"/>
          <w:sz w:val="32"/>
          <w:szCs w:val="32"/>
        </w:rPr>
      </w:pPr>
      <w:bookmarkStart w:id="6" w:name="_Toc11363"/>
      <w:bookmarkStart w:id="7" w:name="_Toc14921"/>
      <w:r>
        <w:rPr>
          <w:rFonts w:hint="eastAsia" w:ascii="楷体_GB2312" w:eastAsia="楷体_GB2312"/>
          <w:sz w:val="32"/>
          <w:szCs w:val="32"/>
        </w:rPr>
        <w:t>（一）机构设置及职责工作任务情况</w:t>
      </w:r>
      <w:bookmarkEnd w:id="6"/>
      <w:bookmarkEnd w:id="7"/>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2"/>
        <w:rPr>
          <w:rFonts w:hint="eastAsia" w:ascii="楷体_GB2312" w:eastAsia="楷体_GB2312"/>
          <w:sz w:val="32"/>
          <w:szCs w:val="32"/>
          <w:lang w:val="en-US" w:eastAsia="zh-CN"/>
        </w:rPr>
      </w:pPr>
      <w:r>
        <w:rPr>
          <w:rFonts w:hint="eastAsia" w:ascii="楷体_GB2312" w:eastAsia="楷体_GB2312"/>
          <w:sz w:val="32"/>
          <w:szCs w:val="32"/>
          <w:lang w:val="en-US" w:eastAsia="zh-CN"/>
        </w:rPr>
        <w:t>1.机构设置</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楷体_GB2312" w:eastAsia="楷体_GB2312"/>
          <w:sz w:val="32"/>
          <w:szCs w:val="32"/>
        </w:rPr>
      </w:pPr>
      <w:r>
        <w:rPr>
          <w:rFonts w:hint="eastAsia" w:ascii="仿宋_GB2312" w:hAnsi="宋体" w:eastAsia="仿宋_GB2312" w:cs="宋体"/>
          <w:color w:val="000000"/>
          <w:kern w:val="0"/>
          <w:sz w:val="32"/>
          <w:szCs w:val="32"/>
          <w:highlight w:val="none"/>
        </w:rPr>
        <w:t>根据中共北京市委政法委员会、中共北京市委机构编制委员会办公室、北京市人民检察院关于印发《北京市检察机关内设机构改革方案》的通知，</w:t>
      </w:r>
      <w:r>
        <w:rPr>
          <w:rFonts w:hint="eastAsia" w:ascii="仿宋_GB2312" w:hAnsi="仿宋_GB2312" w:eastAsia="仿宋_GB2312" w:cs="仿宋_GB2312"/>
          <w:sz w:val="32"/>
          <w:szCs w:val="32"/>
          <w:lang w:val="en-US" w:eastAsia="zh-CN"/>
        </w:rPr>
        <w:t>门头沟检察院</w:t>
      </w:r>
      <w:r>
        <w:rPr>
          <w:rFonts w:hint="eastAsia" w:ascii="仿宋_GB2312" w:hAnsi="宋体" w:eastAsia="仿宋_GB2312" w:cs="宋体"/>
          <w:color w:val="000000"/>
          <w:kern w:val="0"/>
          <w:sz w:val="32"/>
          <w:szCs w:val="32"/>
          <w:highlight w:val="none"/>
        </w:rPr>
        <w:t>成立内设机构10个，分别为第一至第七检察部，办公室</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行政事务管理部</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，政治部</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机关党委、机关纪委</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，检务督察部。</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2"/>
        <w:rPr>
          <w:rFonts w:hint="eastAsia" w:ascii="楷体_GB2312" w:eastAsia="楷体_GB2312"/>
          <w:sz w:val="32"/>
          <w:szCs w:val="32"/>
          <w:lang w:val="en-US" w:eastAsia="zh-CN"/>
        </w:rPr>
      </w:pPr>
      <w:r>
        <w:rPr>
          <w:rFonts w:hint="eastAsia" w:ascii="楷体_GB2312" w:eastAsia="楷体_GB2312"/>
          <w:sz w:val="32"/>
          <w:szCs w:val="32"/>
          <w:lang w:val="en-US" w:eastAsia="zh-CN"/>
        </w:rPr>
        <w:t>2.职责和工作任务情况</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（1）主要职责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①</w:t>
      </w:r>
      <w:r>
        <w:rPr>
          <w:rFonts w:hint="eastAsia" w:ascii="仿宋_GB2312" w:hAnsi="宋体" w:eastAsia="仿宋_GB2312" w:cs="宋体"/>
          <w:color w:val="000000"/>
          <w:kern w:val="0"/>
          <w:sz w:val="32"/>
          <w:szCs w:val="32"/>
          <w:highlight w:val="none"/>
        </w:rPr>
        <w:t>向区人大及其常委会负责并报告工作，接受区人大及其常委会的监督；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②</w:t>
      </w:r>
      <w:r>
        <w:rPr>
          <w:rFonts w:hint="eastAsia" w:ascii="仿宋_GB2312" w:hAnsi="宋体" w:eastAsia="仿宋_GB2312" w:cs="宋体"/>
          <w:color w:val="000000"/>
          <w:kern w:val="0"/>
          <w:sz w:val="32"/>
          <w:szCs w:val="32"/>
          <w:highlight w:val="none"/>
        </w:rPr>
        <w:t>接受北京市人民检察院的领导；</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③</w:t>
      </w:r>
      <w:r>
        <w:rPr>
          <w:rFonts w:hint="eastAsia" w:ascii="仿宋_GB2312" w:hAnsi="宋体" w:eastAsia="仿宋_GB2312" w:cs="宋体"/>
          <w:color w:val="000000"/>
          <w:kern w:val="0"/>
          <w:sz w:val="32"/>
          <w:szCs w:val="32"/>
          <w:highlight w:val="none"/>
        </w:rPr>
        <w:t>依照法律规定对有关刑事案件行使侦查权；</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④</w:t>
      </w:r>
      <w:r>
        <w:rPr>
          <w:rFonts w:hint="eastAsia" w:ascii="仿宋_GB2312" w:hAnsi="宋体" w:eastAsia="仿宋_GB2312" w:cs="宋体"/>
          <w:color w:val="000000"/>
          <w:kern w:val="0"/>
          <w:sz w:val="32"/>
          <w:szCs w:val="32"/>
          <w:highlight w:val="none"/>
        </w:rPr>
        <w:t>对刑事案件进行审查，批准或者决定是否逮捕犯罪嫌疑人；</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⑤</w:t>
      </w:r>
      <w:r>
        <w:rPr>
          <w:rFonts w:hint="eastAsia" w:ascii="仿宋_GB2312" w:hAnsi="宋体" w:eastAsia="仿宋_GB2312" w:cs="宋体"/>
          <w:color w:val="000000"/>
          <w:kern w:val="0"/>
          <w:sz w:val="32"/>
          <w:szCs w:val="32"/>
          <w:highlight w:val="none"/>
        </w:rPr>
        <w:t>对刑事案件进行审查，决定是否提起公诉，对决定提起公诉的案件支持公诉；</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⑥</w:t>
      </w:r>
      <w:r>
        <w:rPr>
          <w:rFonts w:hint="eastAsia" w:ascii="仿宋_GB2312" w:hAnsi="宋体" w:eastAsia="仿宋_GB2312" w:cs="宋体"/>
          <w:color w:val="000000"/>
          <w:kern w:val="0"/>
          <w:sz w:val="32"/>
          <w:szCs w:val="32"/>
          <w:highlight w:val="none"/>
        </w:rPr>
        <w:t>依照法律规定提起公益诉讼；</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⑦</w:t>
      </w:r>
      <w:r>
        <w:rPr>
          <w:rFonts w:hint="eastAsia" w:ascii="仿宋_GB2312" w:hAnsi="宋体" w:eastAsia="仿宋_GB2312" w:cs="宋体"/>
          <w:color w:val="000000"/>
          <w:kern w:val="0"/>
          <w:sz w:val="32"/>
          <w:szCs w:val="32"/>
          <w:highlight w:val="none"/>
        </w:rPr>
        <w:t>对诉讼活动实行法律监督；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⑧</w:t>
      </w:r>
      <w:r>
        <w:rPr>
          <w:rFonts w:hint="eastAsia" w:ascii="仿宋_GB2312" w:hAnsi="宋体" w:eastAsia="仿宋_GB2312" w:cs="宋体"/>
          <w:color w:val="000000"/>
          <w:kern w:val="0"/>
          <w:sz w:val="32"/>
          <w:szCs w:val="32"/>
          <w:highlight w:val="none"/>
        </w:rPr>
        <w:t>对判决、裁定等生效法律文书的执行工作实行法律监督；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⑨</w:t>
      </w:r>
      <w:r>
        <w:rPr>
          <w:rFonts w:hint="eastAsia" w:ascii="仿宋_GB2312" w:hAnsi="宋体" w:eastAsia="仿宋_GB2312" w:cs="宋体"/>
          <w:color w:val="000000"/>
          <w:kern w:val="0"/>
          <w:sz w:val="32"/>
          <w:szCs w:val="32"/>
          <w:highlight w:val="none"/>
        </w:rPr>
        <w:t>对监狱、看守所的执法活动实行法律监督；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⑩</w:t>
      </w:r>
      <w:r>
        <w:rPr>
          <w:rFonts w:hint="eastAsia" w:ascii="仿宋_GB2312" w:hAnsi="宋体" w:eastAsia="仿宋_GB2312" w:cs="宋体"/>
          <w:color w:val="000000"/>
          <w:kern w:val="0"/>
          <w:sz w:val="32"/>
          <w:szCs w:val="32"/>
          <w:highlight w:val="none"/>
        </w:rPr>
        <w:t>法律规定的其他职权。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3"/>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）工作</w:t>
      </w:r>
      <w:r>
        <w:rPr>
          <w:rFonts w:hint="eastAsia" w:ascii="仿宋_GB2312" w:hAnsi="宋体" w:eastAsia="仿宋_GB2312" w:cs="宋体"/>
          <w:color w:val="000000"/>
          <w:kern w:val="0"/>
          <w:sz w:val="32"/>
          <w:szCs w:val="32"/>
          <w:highlight w:val="none"/>
          <w:lang w:val="en-US" w:eastAsia="zh-CN"/>
        </w:rPr>
        <w:t>任务</w:t>
      </w:r>
      <w:r>
        <w:rPr>
          <w:rFonts w:hint="eastAsia" w:ascii="仿宋_GB2312" w:hAnsi="宋体" w:eastAsia="仿宋_GB2312" w:cs="宋体"/>
          <w:color w:val="000000"/>
          <w:kern w:val="0"/>
          <w:sz w:val="32"/>
          <w:szCs w:val="32"/>
          <w:highlight w:val="none"/>
        </w:rPr>
        <w:t>情况</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①门头沟检察院</w:t>
      </w:r>
      <w:r>
        <w:rPr>
          <w:rFonts w:hint="eastAsia" w:ascii="Times New Roman" w:hAnsi="Times New Roman" w:eastAsia="仿宋_GB2312" w:cs="仿宋_GB2312"/>
          <w:color w:val="auto"/>
          <w:sz w:val="32"/>
          <w:szCs w:val="32"/>
          <w:highlight w:val="none"/>
          <w:shd w:val="clear" w:color="auto" w:fill="auto"/>
        </w:rPr>
        <w:t>坚持</w:t>
      </w:r>
      <w:r>
        <w:rPr>
          <w:rFonts w:hint="eastAsia" w:eastAsia="仿宋_GB2312" w:cs="仿宋_GB2312"/>
          <w:color w:val="auto"/>
          <w:sz w:val="32"/>
          <w:szCs w:val="32"/>
          <w:highlight w:val="none"/>
          <w:shd w:val="clear" w:color="auto" w:fill="auto"/>
          <w:lang w:eastAsia="zh-CN"/>
        </w:rPr>
        <w:t>“守正</w:t>
      </w:r>
      <w:r>
        <w:rPr>
          <w:rFonts w:hint="eastAsia" w:ascii="Times New Roman" w:hAnsi="Times New Roman" w:eastAsia="仿宋_GB2312" w:cs="仿宋_GB2312"/>
          <w:color w:val="auto"/>
          <w:sz w:val="32"/>
          <w:szCs w:val="32"/>
          <w:highlight w:val="none"/>
          <w:shd w:val="clear" w:color="auto" w:fill="auto"/>
        </w:rPr>
        <w:t>创新、巩固深化、完善提升”</w:t>
      </w:r>
      <w:r>
        <w:rPr>
          <w:rFonts w:hint="eastAsia" w:ascii="Times New Roman" w:hAnsi="Times New Roman" w:eastAsia="仿宋_GB2312" w:cs="仿宋_GB2312"/>
          <w:color w:val="auto"/>
          <w:sz w:val="32"/>
          <w:szCs w:val="32"/>
          <w:highlight w:val="none"/>
          <w:shd w:val="clear" w:color="auto" w:fill="auto"/>
          <w:lang w:val="en-US" w:eastAsia="zh-CN"/>
        </w:rPr>
        <w:t>的</w:t>
      </w:r>
      <w:r>
        <w:rPr>
          <w:rFonts w:hint="eastAsia" w:eastAsia="仿宋_GB2312" w:cs="仿宋_GB2312"/>
          <w:color w:val="auto"/>
          <w:sz w:val="32"/>
          <w:szCs w:val="32"/>
          <w:highlight w:val="none"/>
          <w:shd w:val="clear" w:color="auto" w:fill="auto"/>
          <w:lang w:eastAsia="zh-CN"/>
        </w:rPr>
        <w:t>主基调，</w:t>
      </w:r>
      <w:r>
        <w:rPr>
          <w:rFonts w:hint="eastAsia" w:ascii="仿宋_GB2312" w:hAnsi="仿宋_GB2312" w:eastAsia="仿宋_GB2312" w:cs="仿宋_GB2312"/>
          <w:color w:val="auto"/>
          <w:kern w:val="2"/>
          <w:sz w:val="32"/>
          <w:szCs w:val="32"/>
          <w:highlight w:val="none"/>
          <w:lang w:val="en-US" w:eastAsia="zh-CN" w:bidi="ar-SA"/>
        </w:rPr>
        <w:t>对检察工作中提出的新任务新要求，达到不断补短板、调结构、增优势。围绕“全面加强新时代检察机关法律监督工作”主题，推动四大检察全面协调充分发展、法律监督“质”与“量”有机统一。截至2023年12月31日，门头沟检察院</w:t>
      </w:r>
      <w:r>
        <w:rPr>
          <w:rFonts w:hint="eastAsia" w:ascii="仿宋_GB2312" w:hAnsi="仿宋_GB2312" w:eastAsia="仿宋_GB2312" w:cs="仿宋_GB2312"/>
          <w:color w:val="auto"/>
          <w:sz w:val="32"/>
          <w:szCs w:val="32"/>
          <w:highlight w:val="none"/>
          <w:lang w:val="en-US" w:eastAsia="zh-CN"/>
        </w:rPr>
        <w:t>共受理四大检察案件3,206件，同比增长118.39%，其中刑事检察1,532件，民事检察803件，行政检察728件，公益诉讼检察143件，</w:t>
      </w:r>
      <w:r>
        <w:rPr>
          <w:rFonts w:hint="eastAsia" w:ascii="仿宋_GB2312" w:hAnsi="仿宋_GB2312" w:eastAsia="仿宋_GB2312" w:cs="仿宋_GB2312"/>
          <w:i w:val="0"/>
          <w:iCs w:val="0"/>
          <w:caps w:val="0"/>
          <w:color w:val="auto"/>
          <w:spacing w:val="0"/>
          <w:kern w:val="0"/>
          <w:sz w:val="32"/>
          <w:szCs w:val="32"/>
          <w:highlight w:val="none"/>
          <w:lang w:val="en-US" w:eastAsia="zh-CN" w:bidi="ar"/>
        </w:rPr>
        <w:t>检察官人均办案量提升至全市第九，业务</w:t>
      </w:r>
      <w:r>
        <w:rPr>
          <w:rFonts w:hint="eastAsia" w:ascii="仿宋_GB2312" w:hAnsi="仿宋_GB2312" w:eastAsia="仿宋_GB2312" w:cs="仿宋_GB2312"/>
          <w:color w:val="auto"/>
          <w:sz w:val="32"/>
          <w:szCs w:val="32"/>
          <w:highlight w:val="none"/>
          <w:lang w:val="en-US" w:eastAsia="zh-CN"/>
        </w:rPr>
        <w:t>质效持续位居全市前列。</w:t>
      </w:r>
    </w:p>
    <w:p>
      <w:pPr>
        <w:keepNext w:val="0"/>
        <w:keepLines w:val="0"/>
        <w:pageBreakBefore w:val="0"/>
        <w:widowControl w:val="0"/>
        <w:kinsoku/>
        <w:wordWrap/>
        <w:overflowPunct/>
        <w:topLinePunct w:val="0"/>
        <w:autoSpaceDE/>
        <w:autoSpaceDN/>
        <w:bidi w:val="0"/>
        <w:adjustRightInd/>
        <w:snapToGrid/>
        <w:spacing w:after="0" w:line="36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②2023年7月</w:t>
      </w:r>
      <w:r>
        <w:rPr>
          <w:rFonts w:hint="eastAsia" w:ascii="仿宋_GB2312" w:hAnsi="仿宋_GB2312" w:eastAsia="仿宋_GB2312" w:cs="仿宋_GB2312"/>
          <w:bCs/>
          <w:color w:val="auto"/>
          <w:sz w:val="32"/>
          <w:szCs w:val="32"/>
          <w:highlight w:val="none"/>
          <w:lang w:eastAsia="zh-CN"/>
        </w:rPr>
        <w:t>海河特大洪水发生后，</w:t>
      </w:r>
      <w:r>
        <w:rPr>
          <w:rFonts w:hint="eastAsia" w:ascii="仿宋_GB2312" w:hAnsi="仿宋_GB2312" w:eastAsia="仿宋_GB2312" w:cs="仿宋_GB2312"/>
          <w:sz w:val="32"/>
          <w:szCs w:val="32"/>
          <w:lang w:val="en-US" w:eastAsia="zh-CN"/>
        </w:rPr>
        <w:t>门头沟检察院</w:t>
      </w:r>
      <w:r>
        <w:rPr>
          <w:rFonts w:hint="eastAsia" w:ascii="仿宋_GB2312" w:hAnsi="仿宋_GB2312" w:eastAsia="仿宋_GB2312" w:cs="仿宋_GB2312"/>
          <w:b w:val="0"/>
          <w:bCs w:val="0"/>
          <w:color w:val="auto"/>
          <w:sz w:val="32"/>
          <w:szCs w:val="32"/>
          <w:highlight w:val="none"/>
        </w:rPr>
        <w:t>第一时间出台十项举措</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法律问题</w:t>
      </w:r>
      <w:r>
        <w:rPr>
          <w:rFonts w:hint="eastAsia" w:ascii="仿宋_GB2312" w:hAnsi="仿宋_GB2312" w:eastAsia="仿宋_GB2312" w:cs="仿宋_GB2312"/>
          <w:b w:val="0"/>
          <w:bCs w:val="0"/>
          <w:color w:val="auto"/>
          <w:sz w:val="32"/>
          <w:szCs w:val="32"/>
          <w:highlight w:val="none"/>
          <w:lang w:val="en-US" w:eastAsia="zh-CN"/>
        </w:rPr>
        <w:t>系列</w:t>
      </w:r>
      <w:r>
        <w:rPr>
          <w:rFonts w:hint="eastAsia" w:ascii="仿宋_GB2312" w:hAnsi="仿宋_GB2312" w:eastAsia="仿宋_GB2312" w:cs="仿宋_GB2312"/>
          <w:b w:val="0"/>
          <w:bCs w:val="0"/>
          <w:color w:val="auto"/>
          <w:sz w:val="32"/>
          <w:szCs w:val="32"/>
          <w:highlight w:val="none"/>
        </w:rPr>
        <w:t>指引，</w:t>
      </w:r>
      <w:r>
        <w:rPr>
          <w:rFonts w:hint="eastAsia" w:ascii="仿宋_GB2312" w:hAnsi="仿宋_GB2312" w:eastAsia="仿宋_GB2312" w:cs="仿宋_GB2312"/>
          <w:b w:val="0"/>
          <w:bCs w:val="0"/>
          <w:color w:val="auto"/>
          <w:sz w:val="32"/>
          <w:szCs w:val="32"/>
          <w:highlight w:val="none"/>
          <w:lang w:val="en-US" w:eastAsia="zh-CN"/>
        </w:rPr>
        <w:t>扎实办好</w:t>
      </w:r>
      <w:r>
        <w:rPr>
          <w:rFonts w:hint="eastAsia" w:ascii="仿宋_GB2312" w:hAnsi="仿宋_GB2312" w:eastAsia="仿宋_GB2312" w:cs="仿宋_GB2312"/>
          <w:color w:val="auto"/>
          <w:kern w:val="2"/>
          <w:sz w:val="32"/>
          <w:szCs w:val="32"/>
          <w:highlight w:val="none"/>
          <w:lang w:val="en-US" w:eastAsia="zh-CN" w:bidi="ar-SA"/>
        </w:rPr>
        <w:t>涉汛案件，</w:t>
      </w:r>
      <w:r>
        <w:rPr>
          <w:rFonts w:hint="eastAsia" w:ascii="仿宋_GB2312" w:hAnsi="仿宋_GB2312" w:eastAsia="仿宋_GB2312" w:cs="仿宋_GB2312"/>
          <w:b w:val="0"/>
          <w:bCs w:val="0"/>
          <w:color w:val="auto"/>
          <w:sz w:val="32"/>
          <w:szCs w:val="32"/>
          <w:highlight w:val="none"/>
        </w:rPr>
        <w:t>坚决做到“五必访”“五对接”，</w:t>
      </w:r>
      <w:r>
        <w:rPr>
          <w:rFonts w:ascii="仿宋_GB2312" w:hAnsi="仿宋_GB2312" w:eastAsia="仿宋_GB2312" w:cs="仿宋_GB2312"/>
          <w:i w:val="0"/>
          <w:iCs w:val="0"/>
          <w:caps w:val="0"/>
          <w:color w:val="auto"/>
          <w:spacing w:val="0"/>
          <w:kern w:val="0"/>
          <w:sz w:val="32"/>
          <w:szCs w:val="32"/>
          <w:highlight w:val="none"/>
          <w:lang w:val="en-US" w:eastAsia="zh-CN" w:bidi="ar"/>
        </w:rPr>
        <w:t>分6批150余</w:t>
      </w:r>
      <w:r>
        <w:rPr>
          <w:rFonts w:hint="eastAsia" w:ascii="仿宋_GB2312" w:hAnsi="仿宋_GB2312" w:eastAsia="仿宋_GB2312" w:cs="仿宋_GB2312"/>
          <w:i w:val="0"/>
          <w:iCs w:val="0"/>
          <w:caps w:val="0"/>
          <w:color w:val="auto"/>
          <w:spacing w:val="0"/>
          <w:kern w:val="0"/>
          <w:sz w:val="32"/>
          <w:szCs w:val="32"/>
          <w:highlight w:val="none"/>
          <w:lang w:val="en-US" w:eastAsia="zh-CN" w:bidi="ar"/>
        </w:rPr>
        <w:t>人次投身“清淤大会战”、驰援防汛一线，以高度政治</w:t>
      </w:r>
      <w:r>
        <w:rPr>
          <w:rFonts w:hint="eastAsia" w:ascii="仿宋_GB2312" w:hAnsi="仿宋_GB2312" w:eastAsia="仿宋_GB2312" w:cs="仿宋_GB2312"/>
          <w:b w:val="0"/>
          <w:bCs w:val="0"/>
          <w:color w:val="auto"/>
          <w:sz w:val="32"/>
          <w:szCs w:val="32"/>
          <w:highlight w:val="none"/>
          <w:lang w:val="en-US" w:eastAsia="zh-CN"/>
        </w:rPr>
        <w:t>自觉扛起防汛救灾重建和法律监督双重责任。</w:t>
      </w:r>
      <w:r>
        <w:rPr>
          <w:rFonts w:hint="eastAsia" w:ascii="仿宋_GB2312" w:hAnsi="仿宋_GB2312" w:eastAsia="仿宋_GB2312" w:cs="仿宋_GB2312"/>
          <w:color w:val="auto"/>
          <w:sz w:val="32"/>
          <w:szCs w:val="32"/>
          <w:highlight w:val="none"/>
          <w:lang w:val="en-US" w:eastAsia="zh-CN"/>
        </w:rPr>
        <w:t xml:space="preserve">坚持系统思维，强化检察机关的引领作用，持续打造“府检联动”“生态检察+”等品牌矩阵，强化一体履职、综合履职、能动履职，深化与行政、司法、社会等多元主体的紧密联动、同力协契，合力奏响绿色高质量转型发展“同心曲”。      </w:t>
      </w:r>
    </w:p>
    <w:p>
      <w:pPr>
        <w:keepNext w:val="0"/>
        <w:keepLines w:val="0"/>
        <w:pageBreakBefore w:val="0"/>
        <w:widowControl w:val="0"/>
        <w:kinsoku/>
        <w:wordWrap/>
        <w:overflowPunct/>
        <w:topLinePunct w:val="0"/>
        <w:autoSpaceDE/>
        <w:autoSpaceDN/>
        <w:bidi w:val="0"/>
        <w:adjustRightInd/>
        <w:snapToGrid/>
        <w:spacing w:after="0" w:line="36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③牢牢把握“学思想、</w:t>
      </w:r>
      <w:r>
        <w:rPr>
          <w:rFonts w:hint="eastAsia" w:ascii="仿宋_GB2312" w:hAnsi="仿宋_GB2312" w:eastAsia="仿宋_GB2312" w:cs="仿宋_GB2312"/>
          <w:b w:val="0"/>
          <w:bCs w:val="0"/>
          <w:color w:val="auto"/>
          <w:kern w:val="2"/>
          <w:sz w:val="32"/>
          <w:szCs w:val="32"/>
          <w:highlight w:val="none"/>
          <w:lang w:val="en-US" w:eastAsia="zh-CN" w:bidi="ar-SA"/>
        </w:rPr>
        <w:t>强党性、重实践、建新功”的总要求，按照“五个更加注重”要求，认真开展第二批主题教育，</w:t>
      </w:r>
      <w:r>
        <w:rPr>
          <w:rFonts w:hint="eastAsia" w:ascii="仿宋_GB2312" w:hAnsi="仿宋_GB2312" w:eastAsia="仿宋_GB2312" w:cs="仿宋_GB2312"/>
          <w:color w:val="auto"/>
          <w:sz w:val="32"/>
          <w:szCs w:val="32"/>
          <w:highlight w:val="none"/>
          <w:lang w:val="en-US" w:eastAsia="zh-CN"/>
        </w:rPr>
        <w:t>确定办理一批优质案件、推出一批先进典型、健全一批制度机制等“六个一”目标任务，</w:t>
      </w:r>
      <w:r>
        <w:rPr>
          <w:rFonts w:hint="eastAsia" w:ascii="Times New Roman" w:hAnsi="Times New Roman" w:eastAsia="仿宋_GB2312"/>
          <w:color w:val="auto"/>
          <w:sz w:val="32"/>
          <w:szCs w:val="32"/>
          <w:highlight w:val="none"/>
          <w:lang w:val="en"/>
        </w:rPr>
        <w:t>贯通推进</w:t>
      </w:r>
      <w:r>
        <w:rPr>
          <w:rFonts w:hint="eastAsia" w:ascii="Times New Roman" w:hAnsi="Times New Roman" w:eastAsia="仿宋_GB2312"/>
          <w:color w:val="auto"/>
          <w:sz w:val="32"/>
          <w:szCs w:val="32"/>
          <w:highlight w:val="none"/>
          <w:lang w:val="en" w:eastAsia="zh-CN"/>
        </w:rPr>
        <w:t>理论学习、调查研究</w:t>
      </w:r>
      <w:r>
        <w:rPr>
          <w:rFonts w:hint="eastAsia" w:ascii="Times New Roman" w:hAnsi="Times New Roman" w:eastAsia="仿宋_GB2312"/>
          <w:color w:val="auto"/>
          <w:sz w:val="32"/>
          <w:szCs w:val="32"/>
          <w:highlight w:val="none"/>
          <w:lang w:val="en"/>
        </w:rPr>
        <w:t>、</w:t>
      </w:r>
      <w:r>
        <w:rPr>
          <w:rFonts w:hint="eastAsia" w:ascii="Times New Roman" w:hAnsi="Times New Roman" w:eastAsia="仿宋_GB2312"/>
          <w:color w:val="auto"/>
          <w:sz w:val="32"/>
          <w:szCs w:val="32"/>
          <w:highlight w:val="none"/>
          <w:lang w:val="en" w:eastAsia="zh-CN"/>
        </w:rPr>
        <w:t>推动发展、检视整改等工作，着力</w:t>
      </w:r>
      <w:r>
        <w:rPr>
          <w:rFonts w:hint="eastAsia" w:ascii="仿宋_GB2312" w:hAnsi="仿宋_GB2312" w:eastAsia="仿宋_GB2312" w:cs="仿宋_GB2312"/>
          <w:color w:val="auto"/>
          <w:sz w:val="32"/>
          <w:szCs w:val="32"/>
          <w:highlight w:val="none"/>
          <w:lang w:val="en-US" w:eastAsia="zh-CN"/>
        </w:rPr>
        <w:t>解决检察理念、能力、机制等方面的突出问题。开展专题读书班、支部研讨会、联合支部讲党课等活动297场，深入镇街、机关企业等走访调研30余次，确定9项重点调研课题，梳理6大类8方面问题，制定27项整改措施，持续以党的创新理论激发思想活力、绘就忠诚底色、深化习近平法治思想的检察实践。</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④门头沟检察院办理的多起案件获评最高检、市院优秀案件，24个集体或个人获评全国、市区级荣誉称号。在全国检察机关第十次“双先”表彰会上，被最高检、人力资源和社会保障部授予全国模范检察院称号。</w:t>
      </w:r>
    </w:p>
    <w:p>
      <w:pPr>
        <w:keepNext w:val="0"/>
        <w:keepLines w:val="0"/>
        <w:pageBreakBefore w:val="0"/>
        <w:widowControl w:val="0"/>
        <w:numPr>
          <w:ilvl w:val="0"/>
          <w:numId w:val="0"/>
        </w:numPr>
        <w:kinsoku/>
        <w:wordWrap/>
        <w:overflowPunct/>
        <w:topLinePunct w:val="0"/>
        <w:autoSpaceDE/>
        <w:autoSpaceDN/>
        <w:bidi w:val="0"/>
        <w:adjustRightInd/>
        <w:spacing w:line="360" w:lineRule="auto"/>
        <w:ind w:firstLine="640" w:firstLineChars="200"/>
        <w:textAlignment w:val="auto"/>
        <w:outlineLvl w:val="2"/>
        <w:rPr>
          <w:rFonts w:hint="eastAsia" w:ascii="仿宋_GB2312" w:hAnsi="宋体" w:eastAsia="仿宋_GB2312" w:cs="宋体"/>
          <w:b/>
          <w:bCs/>
          <w:color w:val="000000"/>
          <w:kern w:val="0"/>
          <w:sz w:val="32"/>
          <w:szCs w:val="32"/>
          <w:highlight w:val="none"/>
          <w:lang w:val="en-US" w:eastAsia="zh-CN"/>
        </w:rPr>
      </w:pPr>
      <w:bookmarkStart w:id="8" w:name="_Toc9382"/>
      <w:r>
        <w:rPr>
          <w:rFonts w:hint="eastAsia" w:ascii="仿宋_GB2312" w:hAnsi="仿宋_GB2312" w:eastAsia="仿宋_GB2312" w:cs="仿宋_GB2312"/>
          <w:b w:val="0"/>
          <w:bCs w:val="0"/>
          <w:color w:val="auto"/>
          <w:sz w:val="32"/>
          <w:szCs w:val="32"/>
          <w:lang w:val="en-US" w:eastAsia="zh-CN"/>
        </w:rPr>
        <w:t>3.</w:t>
      </w:r>
      <w:r>
        <w:rPr>
          <w:rFonts w:hint="eastAsia" w:ascii="仿宋_GB2312" w:hAnsi="楷体" w:eastAsia="仿宋_GB2312" w:cs="Times New Roman"/>
          <w:b w:val="0"/>
          <w:bCs w:val="0"/>
          <w:color w:val="auto"/>
          <w:kern w:val="0"/>
          <w:sz w:val="32"/>
          <w:szCs w:val="28"/>
          <w:highlight w:val="none"/>
          <w:lang w:eastAsia="zh-CN"/>
        </w:rPr>
        <w:t>人员配置及人员构成情况</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2023年末，</w:t>
      </w:r>
      <w:r>
        <w:rPr>
          <w:rFonts w:hint="eastAsia" w:ascii="仿宋_GB2312" w:hAnsi="仿宋_GB2312" w:eastAsia="仿宋_GB2312" w:cs="仿宋_GB2312"/>
          <w:sz w:val="32"/>
          <w:szCs w:val="32"/>
          <w:lang w:val="en-US" w:eastAsia="zh-CN"/>
        </w:rPr>
        <w:t>门头沟检察院</w:t>
      </w:r>
      <w:r>
        <w:rPr>
          <w:rFonts w:hint="eastAsia" w:ascii="仿宋_GB2312" w:hAnsi="宋体" w:eastAsia="仿宋_GB2312" w:cs="宋体"/>
          <w:color w:val="000000"/>
          <w:kern w:val="0"/>
          <w:sz w:val="32"/>
          <w:szCs w:val="32"/>
          <w:highlight w:val="none"/>
          <w:lang w:val="en-US" w:eastAsia="zh-CN"/>
        </w:rPr>
        <w:t>行政编制101人，实际91人；事业编制8人，实际6人；检察院聘任书记员、聘用制司法警察17人。离退休人员44人，其中：离休0人，退休44人。</w:t>
      </w:r>
    </w:p>
    <w:p>
      <w:pPr>
        <w:keepNext w:val="0"/>
        <w:keepLines w:val="0"/>
        <w:pageBreakBefore w:val="0"/>
        <w:widowControl w:val="0"/>
        <w:numPr>
          <w:ilvl w:val="0"/>
          <w:numId w:val="1"/>
        </w:numPr>
        <w:kinsoku/>
        <w:wordWrap/>
        <w:overflowPunct/>
        <w:topLinePunct w:val="0"/>
        <w:autoSpaceDE/>
        <w:autoSpaceDN/>
        <w:bidi w:val="0"/>
        <w:adjustRightInd/>
        <w:spacing w:line="360" w:lineRule="auto"/>
        <w:ind w:firstLine="640" w:firstLineChars="200"/>
        <w:textAlignment w:val="auto"/>
        <w:outlineLvl w:val="1"/>
        <w:rPr>
          <w:rFonts w:hint="eastAsia" w:ascii="仿宋_GB2312" w:hAnsi="宋体" w:eastAsia="仿宋_GB2312" w:cs="宋体"/>
          <w:color w:val="000000"/>
          <w:kern w:val="0"/>
          <w:sz w:val="32"/>
          <w:szCs w:val="32"/>
          <w:highlight w:val="none"/>
          <w:lang w:val="en-US" w:eastAsia="zh-CN"/>
        </w:rPr>
      </w:pPr>
      <w:bookmarkStart w:id="9" w:name="_Toc29830"/>
      <w:r>
        <w:rPr>
          <w:rFonts w:hint="eastAsia" w:ascii="仿宋_GB2312" w:hAnsi="宋体" w:eastAsia="仿宋_GB2312" w:cs="宋体"/>
          <w:color w:val="000000"/>
          <w:kern w:val="0"/>
          <w:sz w:val="32"/>
          <w:szCs w:val="32"/>
          <w:highlight w:val="none"/>
          <w:lang w:val="en-US" w:eastAsia="zh-CN"/>
        </w:rPr>
        <w:t>部门整体绩效目标设立情况</w:t>
      </w:r>
      <w:bookmarkEnd w:id="8"/>
      <w:bookmarkEnd w:id="9"/>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b w:val="0"/>
          <w:bCs w:val="0"/>
          <w:color w:val="auto"/>
          <w:sz w:val="32"/>
          <w:szCs w:val="32"/>
        </w:rPr>
        <w:t>中华人民共和国国民经济和社会发展第十四个五年规划</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（2）北京市</w:t>
      </w:r>
      <w:r>
        <w:rPr>
          <w:rFonts w:hint="eastAsia" w:ascii="仿宋_GB2312" w:hAnsi="仿宋_GB2312" w:eastAsia="仿宋_GB2312" w:cs="仿宋_GB2312"/>
          <w:sz w:val="32"/>
          <w:szCs w:val="32"/>
          <w:lang w:val="en-US" w:eastAsia="zh-CN"/>
        </w:rPr>
        <w:t>门头沟区人民检察院</w:t>
      </w:r>
      <w:r>
        <w:rPr>
          <w:rFonts w:hint="eastAsia" w:ascii="仿宋_GB2312" w:hAnsi="仿宋_GB2312" w:eastAsia="仿宋_GB2312" w:cs="仿宋_GB2312"/>
          <w:sz w:val="32"/>
          <w:szCs w:val="32"/>
        </w:rPr>
        <w:t>单位职能</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（3）国家相关</w:t>
      </w:r>
      <w:r>
        <w:rPr>
          <w:rFonts w:hint="eastAsia" w:ascii="仿宋_GB2312" w:hAnsi="仿宋_GB2312" w:eastAsia="仿宋_GB2312" w:cs="仿宋_GB2312"/>
          <w:sz w:val="32"/>
          <w:szCs w:val="32"/>
          <w:lang w:eastAsia="zh-CN"/>
        </w:rPr>
        <w:t>法律法规</w:t>
      </w:r>
      <w:r>
        <w:rPr>
          <w:rFonts w:hint="eastAsia" w:ascii="仿宋_GB2312" w:hAnsi="仿宋_GB2312" w:eastAsia="仿宋_GB2312" w:cs="仿宋_GB2312"/>
          <w:sz w:val="32"/>
          <w:szCs w:val="32"/>
        </w:rPr>
        <w:t>和规章制度</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（4）北京市相关法规、规章制度</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（5）北京市</w:t>
      </w:r>
      <w:r>
        <w:rPr>
          <w:rFonts w:hint="eastAsia" w:ascii="仿宋_GB2312" w:hAnsi="仿宋_GB2312" w:eastAsia="仿宋_GB2312" w:cs="仿宋_GB2312"/>
          <w:sz w:val="32"/>
          <w:szCs w:val="32"/>
          <w:lang w:val="en-US" w:eastAsia="zh-CN"/>
        </w:rPr>
        <w:t>门头沟区人民检察院</w:t>
      </w:r>
      <w:r>
        <w:rPr>
          <w:rFonts w:hint="eastAsia" w:ascii="仿宋_GB2312" w:hAnsi="仿宋_GB2312" w:eastAsia="仿宋_GB2312" w:cs="仿宋_GB2312"/>
          <w:sz w:val="32"/>
          <w:szCs w:val="32"/>
        </w:rPr>
        <w:t>内部控制制度</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（6）相关历史数据、行业标准、计划标准等</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（7）北京市</w:t>
      </w:r>
      <w:r>
        <w:rPr>
          <w:rFonts w:hint="eastAsia" w:ascii="仿宋_GB2312" w:hAnsi="仿宋_GB2312" w:eastAsia="仿宋_GB2312" w:cs="仿宋_GB2312"/>
          <w:sz w:val="32"/>
          <w:szCs w:val="32"/>
          <w:highlight w:val="none"/>
          <w:lang w:val="en-US" w:eastAsia="zh-CN"/>
        </w:rPr>
        <w:t>门头沟区人民检察院工作安排；</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部门整体</w:t>
      </w:r>
      <w:r>
        <w:rPr>
          <w:rFonts w:hint="eastAsia" w:ascii="仿宋_GB2312" w:hAnsi="仿宋_GB2312" w:eastAsia="仿宋_GB2312" w:cs="仿宋_GB2312"/>
          <w:sz w:val="32"/>
          <w:szCs w:val="32"/>
        </w:rPr>
        <w:t>目标设置情况</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ins w:id="0" w:author="审计ljh    妙心萌多" w:date="2024-05-09T13:34:54Z"/>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门头沟检察院</w:t>
      </w:r>
      <w:r>
        <w:rPr>
          <w:rFonts w:hint="eastAsia" w:ascii="仿宋_GB2312" w:hAnsi="仿宋_GB2312" w:eastAsia="仿宋_GB2312" w:cs="仿宋_GB2312"/>
          <w:sz w:val="32"/>
          <w:szCs w:val="32"/>
        </w:rPr>
        <w:t>根据单位职责</w:t>
      </w:r>
      <w:r>
        <w:rPr>
          <w:rFonts w:hint="eastAsia" w:ascii="仿宋_GB2312" w:hAnsi="仿宋_GB2312" w:eastAsia="仿宋_GB2312" w:cs="仿宋_GB2312"/>
          <w:sz w:val="32"/>
          <w:szCs w:val="32"/>
          <w:highlight w:val="none"/>
        </w:rPr>
        <w:t>，结合年度</w:t>
      </w:r>
      <w:r>
        <w:rPr>
          <w:rFonts w:hint="eastAsia" w:ascii="仿宋_GB2312" w:hAnsi="仿宋_GB2312" w:eastAsia="仿宋_GB2312" w:cs="仿宋_GB2312"/>
          <w:sz w:val="32"/>
          <w:szCs w:val="32"/>
          <w:highlight w:val="none"/>
          <w:lang w:val="en-US" w:eastAsia="zh-CN"/>
        </w:rPr>
        <w:t>工作安排，</w:t>
      </w:r>
      <w:r>
        <w:rPr>
          <w:rFonts w:hint="eastAsia" w:ascii="仿宋_GB2312" w:hAnsi="仿宋_GB2312" w:eastAsia="仿宋_GB2312" w:cs="仿宋_GB2312"/>
          <w:sz w:val="32"/>
          <w:szCs w:val="32"/>
          <w:highlight w:val="none"/>
        </w:rPr>
        <w:t>设置了部门整体绩效目标，</w:t>
      </w:r>
      <w:r>
        <w:rPr>
          <w:rFonts w:hint="eastAsia" w:ascii="仿宋_GB2312" w:hAnsi="仿宋_GB2312" w:eastAsia="仿宋_GB2312" w:cs="仿宋_GB2312"/>
          <w:color w:val="auto"/>
          <w:sz w:val="32"/>
          <w:szCs w:val="32"/>
          <w:highlight w:val="none"/>
          <w:lang w:val="en-US" w:eastAsia="zh-CN"/>
        </w:rPr>
        <w:t>整体绩效目标设置较为全面，但个别</w:t>
      </w:r>
      <w:r>
        <w:rPr>
          <w:rFonts w:hint="eastAsia" w:ascii="仿宋_GB2312" w:hAnsi="仿宋_GB2312" w:eastAsia="仿宋_GB2312" w:cs="仿宋_GB2312"/>
          <w:color w:val="auto"/>
          <w:sz w:val="32"/>
          <w:szCs w:val="32"/>
          <w:highlight w:val="none"/>
        </w:rPr>
        <w:t>绩效</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rPr>
        <w:t>设置</w:t>
      </w:r>
      <w:r>
        <w:rPr>
          <w:rFonts w:hint="eastAsia" w:ascii="仿宋_GB2312" w:hAnsi="仿宋_GB2312" w:eastAsia="仿宋_GB2312" w:cs="仿宋_GB2312"/>
          <w:color w:val="auto"/>
          <w:sz w:val="32"/>
          <w:szCs w:val="32"/>
          <w:highlight w:val="none"/>
          <w:lang w:val="en-US" w:eastAsia="zh-CN"/>
        </w:rPr>
        <w:t>的量化程度和</w:t>
      </w:r>
      <w:r>
        <w:rPr>
          <w:rFonts w:hint="eastAsia" w:ascii="仿宋_GB2312" w:hAnsi="仿宋_GB2312" w:eastAsia="仿宋_GB2312" w:cs="仿宋_GB2312"/>
          <w:color w:val="auto"/>
          <w:sz w:val="32"/>
          <w:szCs w:val="32"/>
        </w:rPr>
        <w:t>合理</w:t>
      </w:r>
      <w:r>
        <w:rPr>
          <w:rFonts w:hint="eastAsia" w:ascii="仿宋_GB2312" w:hAnsi="仿宋_GB2312" w:eastAsia="仿宋_GB2312" w:cs="仿宋_GB2312"/>
          <w:color w:val="auto"/>
          <w:sz w:val="32"/>
          <w:szCs w:val="32"/>
          <w:lang w:val="en-US" w:eastAsia="zh-CN"/>
        </w:rPr>
        <w:t>性有待提高，</w:t>
      </w:r>
      <w:r>
        <w:rPr>
          <w:rFonts w:hint="eastAsia" w:ascii="仿宋_GB2312" w:hAnsi="仿宋_GB2312" w:eastAsia="仿宋_GB2312" w:cs="仿宋_GB2312"/>
          <w:color w:val="auto"/>
          <w:sz w:val="32"/>
          <w:szCs w:val="32"/>
        </w:rPr>
        <w:t>具体情况如下：</w:t>
      </w:r>
    </w:p>
    <w:p>
      <w:pPr>
        <w:pStyle w:val="6"/>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部门整体绩效目标：</w:t>
      </w:r>
    </w:p>
    <w:p>
      <w:pPr>
        <w:pStyle w:val="6"/>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人民检察院是国家的法律监督机关，通过履行监督职能，保证国家法律的统一和正确实施。具体绩效目标：一、通过制定本院考核管理规定，细化案件质量评查方法，按照高检院《财务管理规定》中办案业务费开支范围，合理支出办案业务费，保证案件质量。二、制定绩效考核方案，做好日常绩效考核工作。三、严格按照2023年预算批复和内控制度，执行预算管理。</w:t>
      </w:r>
    </w:p>
    <w:p>
      <w:pPr>
        <w:rPr>
          <w:rFonts w:hint="default" w:eastAsia="宋体"/>
          <w:lang w:val="en-US" w:eastAsia="zh-CN"/>
        </w:rPr>
      </w:pPr>
      <w:r>
        <w:rPr>
          <w:rFonts w:hint="eastAsia" w:ascii="仿宋_GB2312" w:hAnsi="仿宋_GB2312" w:eastAsia="仿宋_GB2312" w:cs="仿宋_GB2312"/>
          <w:color w:val="auto"/>
          <w:sz w:val="32"/>
          <w:szCs w:val="32"/>
          <w:lang w:val="en-US" w:eastAsia="zh-CN"/>
        </w:rPr>
        <w:t xml:space="preserve">     绩效指标：</w:t>
      </w:r>
    </w:p>
    <w:p>
      <w:pPr>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检察装备配备干警使用满意度大于95%；检察办案、检察监督和检察业务活动干警使用满意度大于95%；检察办案、检察监督和检察业务活动年底前全部完成；检察装备配备质量达到优等水平；检察装备配备年底前全部完成；检察办案、检察监督和检察业务活动经济效益指标完成率达到优等水平。</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0"/>
        <w:rPr>
          <w:rFonts w:ascii="黑体" w:hAnsi="黑体" w:eastAsia="黑体" w:cs="宋体"/>
          <w:color w:val="000000"/>
          <w:kern w:val="0"/>
          <w:sz w:val="32"/>
          <w:szCs w:val="32"/>
        </w:rPr>
      </w:pPr>
      <w:bookmarkStart w:id="10" w:name="_Toc11800"/>
      <w:bookmarkStart w:id="11" w:name="_Toc29409"/>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10"/>
      <w:bookmarkEnd w:id="11"/>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仿宋_GB2312" w:eastAsia="仿宋_GB2312" w:cs="仿宋_GB2312"/>
          <w:sz w:val="32"/>
          <w:szCs w:val="32"/>
          <w:lang w:val="en-US" w:eastAsia="zh-CN"/>
        </w:rPr>
        <w:t>门头沟检察院</w:t>
      </w: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5,541.270828</w:t>
      </w:r>
      <w:r>
        <w:rPr>
          <w:rFonts w:hint="eastAsia" w:ascii="仿宋_GB2312" w:hAnsi="宋体" w:eastAsia="仿宋_GB2312" w:cs="宋体"/>
          <w:color w:val="000000"/>
          <w:kern w:val="0"/>
          <w:sz w:val="32"/>
          <w:szCs w:val="32"/>
          <w:highlight w:val="none"/>
        </w:rPr>
        <w:t>万元，其中，基本支出预算数</w:t>
      </w:r>
      <w:r>
        <w:rPr>
          <w:rFonts w:hint="eastAsia" w:ascii="仿宋_GB2312" w:hAnsi="宋体" w:eastAsia="仿宋_GB2312" w:cs="宋体"/>
          <w:color w:val="000000"/>
          <w:kern w:val="0"/>
          <w:sz w:val="32"/>
          <w:szCs w:val="32"/>
          <w:highlight w:val="none"/>
          <w:lang w:val="en-US" w:eastAsia="zh-CN"/>
        </w:rPr>
        <w:t>4,784.550828</w:t>
      </w:r>
      <w:r>
        <w:rPr>
          <w:rFonts w:hint="eastAsia" w:ascii="仿宋_GB2312" w:hAnsi="宋体" w:eastAsia="仿宋_GB2312" w:cs="宋体"/>
          <w:color w:val="000000"/>
          <w:kern w:val="0"/>
          <w:sz w:val="32"/>
          <w:szCs w:val="32"/>
          <w:highlight w:val="none"/>
        </w:rPr>
        <w:t>万元，项目支出预算数</w:t>
      </w:r>
      <w:r>
        <w:rPr>
          <w:rFonts w:hint="eastAsia" w:ascii="仿宋_GB2312" w:hAnsi="宋体" w:eastAsia="仿宋_GB2312" w:cs="宋体"/>
          <w:color w:val="000000"/>
          <w:kern w:val="0"/>
          <w:sz w:val="32"/>
          <w:szCs w:val="32"/>
          <w:highlight w:val="none"/>
          <w:lang w:val="en-US" w:eastAsia="zh-CN"/>
        </w:rPr>
        <w:t>756.72</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支出5</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511.5万元，其中，基本支出4</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757.9</w:t>
      </w:r>
      <w:r>
        <w:rPr>
          <w:rFonts w:hint="eastAsia" w:ascii="仿宋_GB2312" w:hAnsi="宋体" w:eastAsia="仿宋_GB2312" w:cs="宋体"/>
          <w:color w:val="000000"/>
          <w:kern w:val="0"/>
          <w:sz w:val="32"/>
          <w:szCs w:val="32"/>
          <w:highlight w:val="none"/>
          <w:lang w:val="en-US" w:eastAsia="zh-CN"/>
        </w:rPr>
        <w:t>6</w:t>
      </w:r>
      <w:r>
        <w:rPr>
          <w:rFonts w:hint="eastAsia" w:ascii="仿宋_GB2312" w:hAnsi="宋体" w:eastAsia="仿宋_GB2312" w:cs="宋体"/>
          <w:color w:val="000000"/>
          <w:kern w:val="0"/>
          <w:sz w:val="32"/>
          <w:szCs w:val="32"/>
          <w:highlight w:val="none"/>
        </w:rPr>
        <w:t>万元，项目支出753.53万元。预算执行率为</w:t>
      </w:r>
      <w:r>
        <w:rPr>
          <w:rFonts w:hint="eastAsia" w:ascii="仿宋_GB2312" w:hAnsi="宋体" w:eastAsia="仿宋_GB2312" w:cs="宋体"/>
          <w:color w:val="000000"/>
          <w:kern w:val="0"/>
          <w:sz w:val="32"/>
          <w:szCs w:val="32"/>
          <w:highlight w:val="none"/>
          <w:lang w:val="en-US" w:eastAsia="zh-CN"/>
        </w:rPr>
        <w:t>99.46%</w:t>
      </w:r>
      <w:r>
        <w:rPr>
          <w:rFonts w:hint="eastAsia" w:ascii="仿宋_GB2312" w:hAnsi="宋体" w:eastAsia="仿宋_GB2312" w:cs="宋体"/>
          <w:color w:val="000000"/>
          <w:kern w:val="0"/>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spacing w:line="360" w:lineRule="auto"/>
        <w:ind w:firstLine="640" w:firstLineChars="200"/>
        <w:textAlignment w:val="auto"/>
        <w:outlineLvl w:val="0"/>
        <w:rPr>
          <w:rFonts w:ascii="黑体" w:hAnsi="黑体" w:eastAsia="黑体" w:cs="宋体"/>
          <w:color w:val="000000"/>
          <w:kern w:val="0"/>
          <w:sz w:val="32"/>
          <w:szCs w:val="32"/>
          <w:highlight w:val="none"/>
        </w:rPr>
      </w:pPr>
      <w:bookmarkStart w:id="12" w:name="_Toc3811"/>
      <w:bookmarkStart w:id="13" w:name="_Toc31200"/>
      <w:r>
        <w:rPr>
          <w:rFonts w:ascii="黑体" w:hAnsi="黑体" w:eastAsia="黑体" w:cs="宋体"/>
          <w:color w:val="000000"/>
          <w:kern w:val="0"/>
          <w:sz w:val="32"/>
          <w:szCs w:val="32"/>
          <w:highlight w:val="none"/>
        </w:rPr>
        <w:t>整体绩效目标实现情况</w:t>
      </w:r>
      <w:bookmarkEnd w:id="12"/>
      <w:bookmarkEnd w:id="13"/>
    </w:p>
    <w:p>
      <w:pPr>
        <w:keepNext w:val="0"/>
        <w:keepLines w:val="0"/>
        <w:pageBreakBefore w:val="0"/>
        <w:widowControl w:val="0"/>
        <w:numPr>
          <w:ilvl w:val="0"/>
          <w:numId w:val="3"/>
        </w:numPr>
        <w:kinsoku/>
        <w:wordWrap/>
        <w:overflowPunct/>
        <w:topLinePunct w:val="0"/>
        <w:autoSpaceDE/>
        <w:autoSpaceDN/>
        <w:bidi w:val="0"/>
        <w:adjustRightInd/>
        <w:spacing w:line="360" w:lineRule="auto"/>
        <w:ind w:firstLine="640" w:firstLineChars="200"/>
        <w:textAlignment w:val="auto"/>
        <w:outlineLvl w:val="1"/>
        <w:rPr>
          <w:rFonts w:hint="eastAsia" w:ascii="仿宋_GB2312" w:hAnsi="宋体" w:eastAsia="仿宋_GB2312" w:cs="宋体"/>
          <w:color w:val="000000"/>
          <w:kern w:val="0"/>
          <w:sz w:val="32"/>
          <w:szCs w:val="32"/>
          <w:highlight w:val="none"/>
        </w:rPr>
      </w:pPr>
      <w:bookmarkStart w:id="14" w:name="_Toc8606"/>
      <w:bookmarkStart w:id="15" w:name="_Toc14765"/>
      <w:r>
        <w:rPr>
          <w:rFonts w:hint="eastAsia" w:ascii="仿宋_GB2312" w:hAnsi="宋体" w:eastAsia="仿宋_GB2312" w:cs="宋体"/>
          <w:color w:val="000000"/>
          <w:kern w:val="0"/>
          <w:sz w:val="32"/>
          <w:szCs w:val="32"/>
          <w:highlight w:val="none"/>
        </w:rPr>
        <w:t>产出完成情况分析</w:t>
      </w:r>
      <w:bookmarkEnd w:id="14"/>
      <w:bookmarkEnd w:id="15"/>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2"/>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rPr>
        <w:t>产出数量</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（1）为保障政府会计准则制度有效执行和财务工作规范化，开展了会计咨询服务30余次、预算执行审计1次、内控咨询服务1次、绩效评价工作1次。</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（2）充分保障全年开展侦查监督、公诉、审判监督、执行监督等工作，全年在职人数不超过111人。</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（3）加强新媒体建设，做好法治宣传工作，深化检务公开，传播检察正能量，制作了检察宣传片2条（《何以检察》、微电影《让他现形》）。</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4）为保障门头沟检察院正常履行检察职能，降低各类风险发生的概率，需要安检员按照“逢包必检、逢液必查、逢疑必检”的原则开展安检工作，对进入门头沟检察院的外来人员及物品进行安全检查，排除隐患，聘请浩泰运城（北京）保安服务有限公司保安人员15人。</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（5）为保障门头沟检察院应用系统运行连续性和稳定性达到95%，系统运行安全性100%，项目驻场运维人员不少于1人，会议系统保障数量4个。</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（6）为了给社会公众提供畅通稳定的政务服务，保障</w:t>
      </w:r>
      <w:r>
        <w:rPr>
          <w:rFonts w:hint="eastAsia" w:ascii="仿宋_GB2312" w:hAnsi="仿宋_GB2312" w:eastAsia="仿宋_GB2312" w:cs="仿宋_GB2312"/>
          <w:sz w:val="32"/>
          <w:szCs w:val="32"/>
          <w:lang w:val="en-US" w:eastAsia="zh-CN"/>
        </w:rPr>
        <w:t>门头沟检察院</w:t>
      </w:r>
      <w:r>
        <w:rPr>
          <w:rFonts w:hint="eastAsia" w:ascii="仿宋_GB2312" w:hAnsi="宋体" w:eastAsia="仿宋_GB2312" w:cs="宋体"/>
          <w:color w:val="000000"/>
          <w:kern w:val="0"/>
          <w:sz w:val="32"/>
          <w:szCs w:val="32"/>
          <w:highlight w:val="none"/>
          <w:lang w:val="en-US" w:eastAsia="zh-CN"/>
        </w:rPr>
        <w:t>对内、对外提供畅通信息服务，通过租赁互联网线路，确保北京检察网系统打造为一站式的检务公开网上办事平台，满足本院利用互联网办公办案的工作需求，提高办事效率，技术支持时间达到24h/天，接入网络不低于100Mbps。</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（7）为提高讯问犯罪嫌疑人录像质量，保障视频会议系统及网络稳定安全运行，收集编辑多媒体素材等工作，采购不少于6套多媒体设备。</w:t>
      </w:r>
    </w:p>
    <w:p>
      <w:pPr>
        <w:keepNext w:val="0"/>
        <w:keepLines w:val="0"/>
        <w:pageBreakBefore w:val="0"/>
        <w:kinsoku/>
        <w:wordWrap/>
        <w:overflowPunct/>
        <w:topLinePunct w:val="0"/>
        <w:autoSpaceDE/>
        <w:autoSpaceDN/>
        <w:bidi w:val="0"/>
        <w:adjustRightInd/>
        <w:spacing w:line="360" w:lineRule="auto"/>
        <w:ind w:left="105" w:leftChars="50" w:firstLine="480" w:firstLineChars="150"/>
        <w:textAlignment w:val="auto"/>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w:t>
      </w:r>
      <w:r>
        <w:rPr>
          <w:rFonts w:ascii="仿宋_GB2312" w:hAnsi="宋体" w:eastAsia="仿宋_GB2312" w:cs="宋体"/>
          <w:color w:val="000000"/>
          <w:kern w:val="0"/>
          <w:sz w:val="32"/>
          <w:szCs w:val="32"/>
          <w:highlight w:val="none"/>
        </w:rPr>
        <w:t>质量</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绩效评审咨询服务项目中各项工作完成率达100%；案件结案率达到95.00%；检察宣传片2条推广率达到98%，法治宣传效果达到98%；安全检查准确率达到100%；系统连续性及稳定性达到95%，并保障安全性达到100%；互联网接入项目的故障响应时间不超过4小时/天，稳定接入率达99%以上；多媒体设备稳定性超过95%。</w:t>
      </w:r>
    </w:p>
    <w:p>
      <w:pPr>
        <w:keepNext w:val="0"/>
        <w:keepLines w:val="0"/>
        <w:pageBreakBefore w:val="0"/>
        <w:widowControl w:val="0"/>
        <w:numPr>
          <w:ilvl w:val="0"/>
          <w:numId w:val="4"/>
        </w:numPr>
        <w:kinsoku/>
        <w:wordWrap/>
        <w:overflowPunct/>
        <w:topLinePunct w:val="0"/>
        <w:autoSpaceDE/>
        <w:autoSpaceDN/>
        <w:bidi w:val="0"/>
        <w:adjustRightInd/>
        <w:spacing w:line="360" w:lineRule="auto"/>
        <w:ind w:left="640" w:leftChars="0" w:firstLine="0" w:firstLineChars="0"/>
        <w:textAlignment w:val="auto"/>
        <w:outlineLvl w:val="2"/>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产出进度</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9"/>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2023年，门头沟检察院各项目均能够按照计划时间开展。</w:t>
      </w:r>
    </w:p>
    <w:p>
      <w:pPr>
        <w:keepNext w:val="0"/>
        <w:keepLines w:val="0"/>
        <w:pageBreakBefore w:val="0"/>
        <w:widowControl w:val="0"/>
        <w:numPr>
          <w:ilvl w:val="0"/>
          <w:numId w:val="4"/>
        </w:numPr>
        <w:kinsoku/>
        <w:wordWrap/>
        <w:overflowPunct/>
        <w:topLinePunct w:val="0"/>
        <w:autoSpaceDE/>
        <w:autoSpaceDN/>
        <w:bidi w:val="0"/>
        <w:adjustRightInd/>
        <w:spacing w:line="360" w:lineRule="auto"/>
        <w:ind w:left="640" w:leftChars="0" w:firstLine="0" w:firstLineChars="0"/>
        <w:textAlignment w:val="auto"/>
        <w:outlineLvl w:val="2"/>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产出</w:t>
      </w:r>
      <w:r>
        <w:rPr>
          <w:rFonts w:ascii="仿宋_GB2312" w:hAnsi="宋体" w:eastAsia="仿宋_GB2312" w:cs="宋体"/>
          <w:b w:val="0"/>
          <w:bCs w:val="0"/>
          <w:color w:val="000000"/>
          <w:kern w:val="0"/>
          <w:sz w:val="32"/>
          <w:szCs w:val="32"/>
        </w:rPr>
        <w:t>成本</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9"/>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2023年度，门头沟检察院项目支出全年预算数756.72万元，项目支出决算数753.53万元，项目本年预算执行率为99.57%，实际支出数控制在预算范围内。</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1"/>
        <w:rPr>
          <w:rFonts w:hint="eastAsia" w:ascii="仿宋_GB2312" w:hAnsi="宋体" w:eastAsia="仿宋_GB2312" w:cs="宋体"/>
          <w:color w:val="000000"/>
          <w:kern w:val="0"/>
          <w:sz w:val="32"/>
          <w:szCs w:val="32"/>
          <w:lang w:val="en-US" w:eastAsia="zh-CN"/>
        </w:rPr>
      </w:pPr>
      <w:bookmarkStart w:id="16" w:name="_Toc12478"/>
      <w:r>
        <w:rPr>
          <w:rFonts w:hint="eastAsia" w:ascii="楷体_GB2312" w:eastAsia="楷体_GB2312"/>
          <w:b w:val="0"/>
          <w:bCs w:val="0"/>
          <w:sz w:val="32"/>
          <w:szCs w:val="32"/>
        </w:rPr>
        <w:t>（二）效果</w:t>
      </w:r>
      <w:r>
        <w:rPr>
          <w:rFonts w:ascii="楷体_GB2312" w:eastAsia="楷体_GB2312"/>
          <w:b w:val="0"/>
          <w:bCs w:val="0"/>
          <w:sz w:val="32"/>
          <w:szCs w:val="32"/>
        </w:rPr>
        <w:t>实现情况分析</w:t>
      </w:r>
      <w:bookmarkEnd w:id="16"/>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outlineLvl w:val="2"/>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1.产出效益：</w:t>
      </w:r>
    </w:p>
    <w:p>
      <w:pPr>
        <w:widowControl/>
        <w:snapToGrid w:val="0"/>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门头沟检察</w:t>
      </w:r>
      <w:r>
        <w:rPr>
          <w:rFonts w:hint="eastAsia" w:ascii="仿宋_GB2312" w:hAnsi="仿宋_GB2312" w:eastAsia="仿宋_GB2312" w:cs="仿宋_GB2312"/>
          <w:sz w:val="32"/>
          <w:szCs w:val="32"/>
          <w:highlight w:val="none"/>
        </w:rPr>
        <w:t>院依据财政部和北京市财政管理要求，结合单位实际情况，开展各项基本保障工作，进一步加强部门支出责任和效率意识，提高财政资金使用效益。通过规范</w:t>
      </w:r>
      <w:r>
        <w:rPr>
          <w:rFonts w:hint="eastAsia" w:ascii="仿宋_GB2312" w:hAnsi="仿宋_GB2312" w:eastAsia="仿宋_GB2312" w:cs="仿宋_GB2312"/>
          <w:sz w:val="32"/>
          <w:szCs w:val="32"/>
          <w:highlight w:val="none"/>
          <w:lang w:val="en-US" w:eastAsia="zh-CN"/>
        </w:rPr>
        <w:t>部门绩效</w:t>
      </w:r>
      <w:r>
        <w:rPr>
          <w:rFonts w:hint="eastAsia" w:ascii="仿宋_GB2312" w:hAnsi="仿宋_GB2312" w:eastAsia="仿宋_GB2312" w:cs="仿宋_GB2312"/>
          <w:sz w:val="32"/>
          <w:szCs w:val="32"/>
          <w:highlight w:val="none"/>
        </w:rPr>
        <w:t>管理，</w:t>
      </w:r>
      <w:r>
        <w:rPr>
          <w:rFonts w:hint="eastAsia" w:ascii="仿宋_GB2312" w:hAnsi="仿宋_GB2312" w:eastAsia="仿宋_GB2312" w:cs="仿宋_GB2312"/>
          <w:sz w:val="32"/>
          <w:szCs w:val="32"/>
          <w:highlight w:val="none"/>
          <w:lang w:val="en-US" w:eastAsia="zh-CN"/>
        </w:rPr>
        <w:t>为</w:t>
      </w:r>
      <w:r>
        <w:rPr>
          <w:rFonts w:hint="eastAsia" w:ascii="仿宋_GB2312" w:hAnsi="仿宋_GB2312" w:eastAsia="仿宋_GB2312" w:cs="仿宋_GB2312"/>
          <w:sz w:val="32"/>
          <w:szCs w:val="32"/>
          <w:highlight w:val="none"/>
          <w:lang w:eastAsia="zh-CN"/>
        </w:rPr>
        <w:t>检察业务工作的正常有序开展，维护首都安全稳定大局，服务保障首都建设发展以及重大决策的部署落实</w:t>
      </w:r>
      <w:r>
        <w:rPr>
          <w:rFonts w:hint="eastAsia" w:ascii="仿宋_GB2312" w:hAnsi="仿宋_GB2312" w:eastAsia="仿宋_GB2312" w:cs="仿宋_GB2312"/>
          <w:sz w:val="32"/>
          <w:szCs w:val="32"/>
          <w:highlight w:val="none"/>
          <w:lang w:val="en-US" w:eastAsia="zh-CN"/>
        </w:rPr>
        <w:t>提供保障。</w:t>
      </w:r>
    </w:p>
    <w:p>
      <w:pPr>
        <w:widowControl/>
        <w:snapToGrid w:val="0"/>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宋体" w:eastAsia="仿宋_GB2312" w:cs="宋体"/>
          <w:color w:val="000000"/>
          <w:kern w:val="0"/>
          <w:sz w:val="32"/>
          <w:szCs w:val="32"/>
          <w:highlight w:val="none"/>
          <w:lang w:val="en-US" w:eastAsia="zh-CN" w:bidi="ar-SA"/>
        </w:rPr>
        <w:t>通过保障项目的实施，保障了</w:t>
      </w:r>
      <w:r>
        <w:rPr>
          <w:rFonts w:hint="eastAsia" w:ascii="仿宋_GB2312" w:hAnsi="宋体" w:eastAsia="仿宋_GB2312" w:cs="宋体"/>
          <w:i w:val="0"/>
          <w:iCs w:val="0"/>
          <w:color w:val="000000"/>
          <w:kern w:val="0"/>
          <w:sz w:val="32"/>
          <w:szCs w:val="32"/>
          <w:highlight w:val="none"/>
          <w:u w:val="none"/>
          <w:lang w:val="en-US" w:eastAsia="zh-CN" w:bidi="ar-SA"/>
        </w:rPr>
        <w:t>四大检察业务办案需要，</w:t>
      </w:r>
      <w:r>
        <w:rPr>
          <w:rFonts w:hint="eastAsia" w:ascii="仿宋_GB2312" w:hAnsi="宋体" w:eastAsia="仿宋_GB2312" w:cs="宋体"/>
          <w:color w:val="000000"/>
          <w:kern w:val="0"/>
          <w:sz w:val="32"/>
          <w:szCs w:val="32"/>
          <w:highlight w:val="none"/>
          <w:lang w:val="en-US" w:eastAsia="zh-CN"/>
        </w:rPr>
        <w:t>促</w:t>
      </w:r>
      <w:r>
        <w:rPr>
          <w:rFonts w:hint="eastAsia" w:ascii="仿宋_GB2312" w:hAnsi="宋体" w:eastAsia="仿宋_GB2312" w:cs="宋体"/>
          <w:color w:val="000000"/>
          <w:kern w:val="0"/>
          <w:sz w:val="32"/>
          <w:szCs w:val="32"/>
          <w:highlight w:val="none"/>
          <w:lang w:eastAsia="zh-CN"/>
        </w:rPr>
        <w:t>进</w:t>
      </w:r>
      <w:r>
        <w:rPr>
          <w:rFonts w:hint="eastAsia" w:ascii="仿宋_GB2312" w:hAnsi="宋体" w:eastAsia="仿宋_GB2312" w:cs="宋体"/>
          <w:color w:val="000000"/>
          <w:kern w:val="0"/>
          <w:sz w:val="32"/>
          <w:szCs w:val="32"/>
          <w:highlight w:val="none"/>
          <w:lang w:val="en-US" w:eastAsia="zh-CN"/>
        </w:rPr>
        <w:t>了</w:t>
      </w:r>
      <w:r>
        <w:rPr>
          <w:rFonts w:hint="eastAsia" w:ascii="仿宋_GB2312" w:hAnsi="宋体" w:eastAsia="仿宋_GB2312" w:cs="宋体"/>
          <w:color w:val="000000"/>
          <w:kern w:val="0"/>
          <w:sz w:val="32"/>
          <w:szCs w:val="32"/>
          <w:highlight w:val="none"/>
          <w:lang w:eastAsia="zh-CN"/>
        </w:rPr>
        <w:t>检察业务规范化、专业化建设，</w:t>
      </w:r>
      <w:r>
        <w:rPr>
          <w:rFonts w:hint="eastAsia" w:ascii="仿宋_GB2312" w:hAnsi="宋体" w:eastAsia="仿宋_GB2312" w:cs="宋体"/>
          <w:color w:val="000000"/>
          <w:kern w:val="0"/>
          <w:sz w:val="32"/>
          <w:szCs w:val="32"/>
          <w:highlight w:val="none"/>
          <w:lang w:val="en-US" w:eastAsia="zh-CN"/>
        </w:rPr>
        <w:t>提升了</w:t>
      </w:r>
      <w:r>
        <w:rPr>
          <w:rFonts w:hint="eastAsia" w:ascii="仿宋_GB2312" w:hAnsi="宋体" w:eastAsia="仿宋_GB2312" w:cs="宋体"/>
          <w:color w:val="000000"/>
          <w:kern w:val="0"/>
          <w:sz w:val="32"/>
          <w:szCs w:val="32"/>
          <w:highlight w:val="none"/>
          <w:lang w:eastAsia="zh-CN"/>
        </w:rPr>
        <w:t>办公办案</w:t>
      </w:r>
      <w:r>
        <w:rPr>
          <w:rFonts w:hint="eastAsia" w:ascii="仿宋_GB2312" w:hAnsi="宋体" w:eastAsia="仿宋_GB2312" w:cs="宋体"/>
          <w:color w:val="000000"/>
          <w:kern w:val="0"/>
          <w:sz w:val="32"/>
          <w:szCs w:val="32"/>
          <w:highlight w:val="none"/>
        </w:rPr>
        <w:t>工作效率和质量</w:t>
      </w:r>
      <w:r>
        <w:rPr>
          <w:rFonts w:hint="eastAsia" w:ascii="仿宋_GB2312" w:hAnsi="宋体" w:eastAsia="仿宋_GB2312" w:cs="宋体"/>
          <w:color w:val="000000"/>
          <w:kern w:val="0"/>
          <w:sz w:val="32"/>
          <w:szCs w:val="32"/>
          <w:highlight w:val="none"/>
          <w:lang w:eastAsia="zh-CN"/>
        </w:rPr>
        <w:t>，</w:t>
      </w:r>
      <w:r>
        <w:rPr>
          <w:rFonts w:hint="eastAsia" w:ascii="仿宋_GB2312" w:hAnsi="仿宋_GB2312" w:eastAsia="仿宋_GB2312" w:cs="仿宋_GB2312"/>
          <w:sz w:val="32"/>
          <w:szCs w:val="32"/>
          <w:highlight w:val="none"/>
        </w:rPr>
        <w:t>提高</w:t>
      </w:r>
      <w:r>
        <w:rPr>
          <w:rFonts w:hint="eastAsia" w:ascii="仿宋_GB2312" w:hAnsi="仿宋_GB2312" w:eastAsia="仿宋_GB2312" w:cs="仿宋_GB2312"/>
          <w:sz w:val="32"/>
          <w:szCs w:val="32"/>
          <w:highlight w:val="none"/>
          <w:lang w:val="en-US" w:eastAsia="zh-CN"/>
        </w:rPr>
        <w:t>了</w:t>
      </w:r>
      <w:r>
        <w:rPr>
          <w:rFonts w:hint="default" w:ascii="仿宋_GB2312" w:hAnsi="宋体" w:eastAsia="仿宋_GB2312" w:cs="宋体"/>
          <w:color w:val="000000"/>
          <w:kern w:val="0"/>
          <w:sz w:val="32"/>
          <w:szCs w:val="32"/>
          <w:highlight w:val="none"/>
          <w:lang w:val="en-US" w:eastAsia="zh-CN"/>
        </w:rPr>
        <w:t>检察机关司法公信力</w:t>
      </w:r>
      <w:r>
        <w:rPr>
          <w:rFonts w:hint="eastAsia" w:ascii="仿宋_GB2312" w:hAnsi="宋体" w:eastAsia="仿宋_GB2312" w:cs="宋体"/>
          <w:color w:val="000000"/>
          <w:kern w:val="0"/>
          <w:sz w:val="32"/>
          <w:szCs w:val="32"/>
          <w:highlight w:val="none"/>
          <w:lang w:val="en-US" w:eastAsia="zh-CN"/>
        </w:rPr>
        <w:t>、</w:t>
      </w:r>
      <w:r>
        <w:rPr>
          <w:rFonts w:hint="default" w:ascii="仿宋_GB2312" w:hAnsi="宋体" w:eastAsia="仿宋_GB2312" w:cs="宋体"/>
          <w:color w:val="000000"/>
          <w:kern w:val="0"/>
          <w:sz w:val="32"/>
          <w:szCs w:val="32"/>
          <w:highlight w:val="none"/>
          <w:lang w:val="en-US" w:eastAsia="zh-CN"/>
        </w:rPr>
        <w:t>在社会上的影响力</w:t>
      </w:r>
      <w:r>
        <w:rPr>
          <w:rFonts w:hint="eastAsia" w:ascii="仿宋_GB2312" w:hAnsi="宋体" w:eastAsia="仿宋_GB2312" w:cs="宋体"/>
          <w:color w:val="000000"/>
          <w:kern w:val="0"/>
          <w:sz w:val="32"/>
          <w:szCs w:val="32"/>
          <w:highlight w:val="none"/>
          <w:lang w:val="en-US" w:eastAsia="zh-CN"/>
        </w:rPr>
        <w:t>和</w:t>
      </w:r>
      <w:r>
        <w:rPr>
          <w:rFonts w:hint="default" w:ascii="仿宋_GB2312" w:hAnsi="宋体" w:eastAsia="仿宋_GB2312" w:cs="宋体"/>
          <w:color w:val="000000"/>
          <w:kern w:val="0"/>
          <w:sz w:val="32"/>
          <w:szCs w:val="32"/>
          <w:highlight w:val="none"/>
          <w:lang w:val="en-US" w:eastAsia="zh-CN"/>
        </w:rPr>
        <w:t>人民群众对检察队伍的认同度</w:t>
      </w:r>
      <w:r>
        <w:rPr>
          <w:rFonts w:hint="eastAsia" w:ascii="仿宋_GB2312" w:hAnsi="宋体" w:eastAsia="仿宋_GB2312" w:cs="宋体"/>
          <w:color w:val="000000"/>
          <w:kern w:val="0"/>
          <w:sz w:val="32"/>
          <w:szCs w:val="32"/>
          <w:highlight w:val="none"/>
          <w:lang w:val="en-US" w:eastAsia="zh-CN"/>
        </w:rPr>
        <w:t>。</w:t>
      </w:r>
    </w:p>
    <w:p>
      <w:pPr>
        <w:keepNext w:val="0"/>
        <w:keepLines w:val="0"/>
        <w:pageBreakBefore w:val="0"/>
        <w:numPr>
          <w:ilvl w:val="-1"/>
          <w:numId w:val="0"/>
        </w:numPr>
        <w:kinsoku/>
        <w:wordWrap/>
        <w:overflowPunct/>
        <w:topLinePunct w:val="0"/>
        <w:autoSpaceDE/>
        <w:autoSpaceDN/>
        <w:bidi w:val="0"/>
        <w:adjustRightInd/>
        <w:spacing w:line="360" w:lineRule="auto"/>
        <w:ind w:left="0" w:leftChars="0" w:firstLine="640" w:firstLineChars="200"/>
        <w:textAlignment w:val="auto"/>
        <w:outlineLvl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b w:val="0"/>
          <w:bCs w:val="0"/>
          <w:color w:val="000000"/>
          <w:kern w:val="0"/>
          <w:sz w:val="32"/>
          <w:szCs w:val="32"/>
          <w:lang w:val="en-US" w:eastAsia="zh-CN"/>
        </w:rPr>
        <w:t>2.</w:t>
      </w:r>
      <w:r>
        <w:rPr>
          <w:rFonts w:hint="eastAsia" w:ascii="仿宋_GB2312" w:hAnsi="宋体" w:eastAsia="仿宋_GB2312" w:cs="宋体"/>
          <w:b w:val="0"/>
          <w:bCs w:val="0"/>
          <w:color w:val="000000"/>
          <w:kern w:val="0"/>
          <w:sz w:val="32"/>
          <w:szCs w:val="32"/>
        </w:rPr>
        <w:t>服务对象</w:t>
      </w:r>
      <w:r>
        <w:rPr>
          <w:rFonts w:hint="eastAsia" w:ascii="仿宋_GB2312" w:hAnsi="宋体" w:eastAsia="仿宋_GB2312" w:cs="宋体"/>
          <w:color w:val="000000"/>
          <w:kern w:val="0"/>
          <w:sz w:val="32"/>
          <w:szCs w:val="32"/>
          <w:highlight w:val="none"/>
          <w:lang w:val="en-US" w:eastAsia="zh-CN" w:bidi="ar-SA"/>
        </w:rPr>
        <w:t>满意度</w:t>
      </w:r>
    </w:p>
    <w:p>
      <w:pPr>
        <w:pStyle w:val="6"/>
        <w:keepNext w:val="0"/>
        <w:keepLines w:val="0"/>
        <w:pageBreakBefore w:val="0"/>
        <w:widowControl w:val="0"/>
        <w:numPr>
          <w:ilvl w:val="0"/>
          <w:numId w:val="0"/>
        </w:numPr>
        <w:kinsoku/>
        <w:wordWrap/>
        <w:overflowPunct/>
        <w:topLinePunct w:val="0"/>
        <w:autoSpaceDE/>
        <w:autoSpaceDN/>
        <w:bidi w:val="0"/>
        <w:adjustRightInd/>
        <w:spacing w:line="360" w:lineRule="auto"/>
        <w:ind w:firstLine="640" w:firstLineChars="200"/>
        <w:jc w:val="both"/>
        <w:textAlignment w:val="auto"/>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整体服务满意度达到95%以上，全年办案业务</w:t>
      </w:r>
      <w:r>
        <w:rPr>
          <w:rFonts w:hint="default" w:ascii="仿宋_GB2312" w:hAnsi="宋体" w:eastAsia="仿宋_GB2312" w:cs="宋体"/>
          <w:color w:val="000000"/>
          <w:kern w:val="0"/>
          <w:sz w:val="32"/>
          <w:szCs w:val="32"/>
          <w:highlight w:val="none"/>
          <w:lang w:val="en-US" w:eastAsia="zh-CN" w:bidi="ar-SA"/>
        </w:rPr>
        <w:t>人民</w:t>
      </w:r>
      <w:r>
        <w:rPr>
          <w:rFonts w:hint="eastAsia" w:ascii="仿宋_GB2312" w:hAnsi="宋体" w:eastAsia="仿宋_GB2312" w:cs="宋体"/>
          <w:color w:val="000000"/>
          <w:kern w:val="0"/>
          <w:sz w:val="32"/>
          <w:szCs w:val="32"/>
          <w:highlight w:val="none"/>
          <w:lang w:val="en-US" w:eastAsia="zh-CN" w:bidi="ar-SA"/>
        </w:rPr>
        <w:t>群众</w:t>
      </w:r>
      <w:r>
        <w:rPr>
          <w:rFonts w:hint="default" w:ascii="仿宋_GB2312" w:hAnsi="宋体" w:eastAsia="仿宋_GB2312" w:cs="宋体"/>
          <w:color w:val="000000"/>
          <w:kern w:val="0"/>
          <w:sz w:val="32"/>
          <w:szCs w:val="32"/>
          <w:highlight w:val="none"/>
          <w:lang w:val="en-US" w:eastAsia="zh-CN" w:bidi="ar-SA"/>
        </w:rPr>
        <w:t>的满意度</w:t>
      </w:r>
      <w:r>
        <w:rPr>
          <w:rFonts w:hint="eastAsia" w:ascii="仿宋_GB2312" w:hAnsi="宋体" w:eastAsia="仿宋_GB2312" w:cs="宋体"/>
          <w:color w:val="000000"/>
          <w:kern w:val="0"/>
          <w:sz w:val="32"/>
          <w:szCs w:val="32"/>
          <w:highlight w:val="none"/>
          <w:lang w:val="en-US" w:eastAsia="zh-CN" w:bidi="ar-SA"/>
        </w:rPr>
        <w:t>大于等于95%；全年检察工作业务</w:t>
      </w:r>
      <w:r>
        <w:rPr>
          <w:rFonts w:hint="default" w:ascii="仿宋_GB2312" w:hAnsi="宋体" w:eastAsia="仿宋_GB2312" w:cs="宋体"/>
          <w:color w:val="000000"/>
          <w:kern w:val="0"/>
          <w:sz w:val="32"/>
          <w:szCs w:val="32"/>
          <w:highlight w:val="none"/>
          <w:lang w:val="en-US" w:eastAsia="zh-CN" w:bidi="ar-SA"/>
        </w:rPr>
        <w:t>群众对检察机关工作满意度100%，社会公众投诉率0%</w:t>
      </w:r>
      <w:r>
        <w:rPr>
          <w:rFonts w:hint="eastAsia" w:ascii="仿宋_GB2312" w:hAnsi="宋体" w:eastAsia="仿宋_GB2312" w:cs="宋体"/>
          <w:color w:val="000000"/>
          <w:kern w:val="0"/>
          <w:sz w:val="32"/>
          <w:szCs w:val="32"/>
          <w:highlight w:val="none"/>
          <w:lang w:val="en-US" w:eastAsia="zh-CN" w:bidi="ar-SA"/>
        </w:rPr>
        <w:t>；绩效评审咨询服务项目服务结果的满意度大于等于98%；安保安检工作</w:t>
      </w:r>
      <w:r>
        <w:rPr>
          <w:rFonts w:hint="default" w:ascii="仿宋_GB2312" w:hAnsi="宋体" w:eastAsia="仿宋_GB2312" w:cs="宋体"/>
          <w:color w:val="000000"/>
          <w:kern w:val="0"/>
          <w:sz w:val="32"/>
          <w:szCs w:val="32"/>
          <w:highlight w:val="none"/>
          <w:lang w:val="en-US" w:eastAsia="zh-CN" w:bidi="ar-SA"/>
        </w:rPr>
        <w:t>服务结果满意度</w:t>
      </w:r>
      <w:r>
        <w:rPr>
          <w:rFonts w:hint="eastAsia" w:ascii="仿宋_GB2312" w:hAnsi="宋体" w:eastAsia="仿宋_GB2312" w:cs="宋体"/>
          <w:color w:val="000000"/>
          <w:kern w:val="0"/>
          <w:sz w:val="32"/>
          <w:szCs w:val="32"/>
          <w:highlight w:val="none"/>
          <w:lang w:val="en-US" w:eastAsia="zh-CN" w:bidi="ar-SA"/>
        </w:rPr>
        <w:t>大于等于99%；信息化运维项目系统使用者满意度大于等于98%；互联网接入费项目全院干警满意度大于等于99%；业务装备项目使用者满意度大于等于95%。</w:t>
      </w:r>
    </w:p>
    <w:p>
      <w:pPr>
        <w:keepNext w:val="0"/>
        <w:keepLines w:val="0"/>
        <w:pageBreakBefore w:val="0"/>
        <w:numPr>
          <w:ilvl w:val="0"/>
          <w:numId w:val="2"/>
        </w:numPr>
        <w:kinsoku/>
        <w:wordWrap/>
        <w:overflowPunct/>
        <w:topLinePunct w:val="0"/>
        <w:autoSpaceDE/>
        <w:autoSpaceDN/>
        <w:bidi w:val="0"/>
        <w:adjustRightInd/>
        <w:spacing w:line="360" w:lineRule="auto"/>
        <w:ind w:left="0" w:leftChars="0" w:firstLine="640" w:firstLineChars="200"/>
        <w:textAlignment w:val="auto"/>
        <w:outlineLvl w:val="0"/>
        <w:rPr>
          <w:rFonts w:ascii="黑体" w:hAnsi="黑体" w:eastAsia="黑体" w:cs="宋体"/>
          <w:b w:val="0"/>
          <w:bCs w:val="0"/>
          <w:color w:val="000000"/>
          <w:kern w:val="0"/>
          <w:sz w:val="32"/>
          <w:szCs w:val="32"/>
        </w:rPr>
      </w:pPr>
      <w:bookmarkStart w:id="17" w:name="_Toc2158"/>
      <w:r>
        <w:rPr>
          <w:rFonts w:ascii="黑体" w:hAnsi="黑体" w:eastAsia="黑体" w:cs="宋体"/>
          <w:b w:val="0"/>
          <w:bCs w:val="0"/>
          <w:color w:val="000000"/>
          <w:kern w:val="0"/>
          <w:sz w:val="32"/>
          <w:szCs w:val="32"/>
        </w:rPr>
        <w:t>预算管理</w:t>
      </w:r>
      <w:r>
        <w:rPr>
          <w:rFonts w:hint="eastAsia" w:ascii="黑体" w:hAnsi="黑体" w:eastAsia="黑体" w:cs="宋体"/>
          <w:b w:val="0"/>
          <w:bCs w:val="0"/>
          <w:color w:val="000000"/>
          <w:kern w:val="0"/>
          <w:sz w:val="32"/>
          <w:szCs w:val="32"/>
        </w:rPr>
        <w:t>情况分</w:t>
      </w:r>
      <w:r>
        <w:rPr>
          <w:rFonts w:ascii="黑体" w:hAnsi="黑体" w:eastAsia="黑体" w:cs="宋体"/>
          <w:b w:val="0"/>
          <w:bCs w:val="0"/>
          <w:color w:val="000000"/>
          <w:kern w:val="0"/>
          <w:sz w:val="32"/>
          <w:szCs w:val="32"/>
        </w:rPr>
        <w:t>析</w:t>
      </w:r>
      <w:bookmarkEnd w:id="17"/>
    </w:p>
    <w:p>
      <w:pPr>
        <w:keepNext w:val="0"/>
        <w:keepLines w:val="0"/>
        <w:pageBreakBefore w:val="0"/>
        <w:numPr>
          <w:ilvl w:val="0"/>
          <w:numId w:val="0"/>
        </w:numPr>
        <w:kinsoku/>
        <w:wordWrap/>
        <w:overflowPunct/>
        <w:topLinePunct w:val="0"/>
        <w:autoSpaceDE/>
        <w:autoSpaceDN/>
        <w:bidi w:val="0"/>
        <w:adjustRightInd/>
        <w:spacing w:line="360" w:lineRule="auto"/>
        <w:ind w:leftChars="200"/>
        <w:textAlignment w:val="auto"/>
        <w:outlineLvl w:val="1"/>
        <w:rPr>
          <w:rFonts w:hint="eastAsia" w:ascii="楷体_GB2312" w:eastAsia="楷体_GB2312"/>
          <w:b w:val="0"/>
          <w:bCs w:val="0"/>
          <w:sz w:val="32"/>
          <w:szCs w:val="32"/>
          <w:lang w:val="en-US" w:eastAsia="zh-CN"/>
        </w:rPr>
      </w:pPr>
      <w:bookmarkStart w:id="18" w:name="_Toc8484"/>
      <w:bookmarkStart w:id="19" w:name="_Toc13862"/>
      <w:r>
        <w:rPr>
          <w:rFonts w:hint="eastAsia" w:ascii="楷体_GB2312" w:eastAsia="楷体_GB2312"/>
          <w:b w:val="0"/>
          <w:bCs w:val="0"/>
          <w:sz w:val="32"/>
          <w:szCs w:val="32"/>
          <w:lang w:val="en-US" w:eastAsia="zh-CN"/>
        </w:rPr>
        <w:t>（一）财务管理</w:t>
      </w:r>
      <w:bookmarkEnd w:id="18"/>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both"/>
        <w:textAlignment w:val="auto"/>
        <w:outlineLvl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1.财务管理制度健全性</w:t>
      </w:r>
    </w:p>
    <w:p>
      <w:pPr>
        <w:pStyle w:val="6"/>
        <w:keepNext w:val="0"/>
        <w:keepLines w:val="0"/>
        <w:pageBreakBefore w:val="0"/>
        <w:widowControl w:val="0"/>
        <w:numPr>
          <w:ilvl w:val="0"/>
          <w:numId w:val="0"/>
        </w:numPr>
        <w:kinsoku/>
        <w:wordWrap/>
        <w:overflowPunct/>
        <w:topLinePunct w:val="0"/>
        <w:autoSpaceDE/>
        <w:autoSpaceDN/>
        <w:bidi w:val="0"/>
        <w:adjustRightInd/>
        <w:spacing w:line="360" w:lineRule="auto"/>
        <w:ind w:firstLine="640" w:firstLineChars="200"/>
        <w:jc w:val="both"/>
        <w:textAlignment w:val="auto"/>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rPr>
        <w:t>门头沟检察院</w:t>
      </w:r>
      <w:r>
        <w:rPr>
          <w:rFonts w:hint="eastAsia" w:ascii="仿宋_GB2312" w:hAnsi="仿宋_GB2312" w:eastAsia="仿宋_GB2312" w:cs="仿宋_GB2312"/>
          <w:b w:val="0"/>
          <w:bCs w:val="0"/>
          <w:color w:val="auto"/>
          <w:kern w:val="0"/>
          <w:sz w:val="32"/>
          <w:szCs w:val="32"/>
        </w:rPr>
        <w:t>财务管理制度</w:t>
      </w:r>
      <w:r>
        <w:rPr>
          <w:rFonts w:hint="eastAsia" w:ascii="仿宋_GB2312" w:hAnsi="仿宋_GB2312" w:eastAsia="仿宋_GB2312" w:cs="仿宋_GB2312"/>
          <w:b w:val="0"/>
          <w:bCs w:val="0"/>
          <w:color w:val="auto"/>
          <w:kern w:val="0"/>
          <w:sz w:val="32"/>
          <w:szCs w:val="32"/>
          <w:lang w:val="en-US" w:eastAsia="zh-CN"/>
        </w:rPr>
        <w:t>比较</w:t>
      </w:r>
      <w:r>
        <w:rPr>
          <w:rFonts w:hint="eastAsia" w:ascii="仿宋_GB2312" w:hAnsi="仿宋_GB2312" w:eastAsia="仿宋_GB2312" w:cs="仿宋_GB2312"/>
          <w:b w:val="0"/>
          <w:bCs w:val="0"/>
          <w:color w:val="auto"/>
          <w:kern w:val="0"/>
          <w:sz w:val="32"/>
          <w:szCs w:val="32"/>
        </w:rPr>
        <w:t>健全，</w:t>
      </w:r>
      <w:r>
        <w:rPr>
          <w:rFonts w:hint="eastAsia" w:ascii="仿宋_GB2312" w:hAnsi="仿宋_GB2312" w:eastAsia="仿宋_GB2312" w:cs="仿宋_GB2312"/>
          <w:b w:val="0"/>
          <w:bCs w:val="0"/>
          <w:color w:val="auto"/>
          <w:kern w:val="0"/>
          <w:sz w:val="32"/>
          <w:szCs w:val="32"/>
          <w:lang w:val="en-US" w:eastAsia="zh-CN"/>
        </w:rPr>
        <w:t>能够</w:t>
      </w:r>
      <w:r>
        <w:rPr>
          <w:rFonts w:hint="eastAsia" w:ascii="仿宋_GB2312" w:hAnsi="仿宋_GB2312" w:eastAsia="仿宋_GB2312" w:cs="仿宋_GB2312"/>
          <w:b w:val="0"/>
          <w:bCs w:val="0"/>
          <w:color w:val="auto"/>
          <w:kern w:val="0"/>
          <w:sz w:val="32"/>
          <w:szCs w:val="32"/>
        </w:rPr>
        <w:t>保障单位财务工作</w:t>
      </w:r>
      <w:r>
        <w:rPr>
          <w:rFonts w:hint="eastAsia" w:ascii="仿宋_GB2312" w:hAnsi="仿宋_GB2312" w:eastAsia="仿宋_GB2312" w:cs="仿宋_GB2312"/>
          <w:b w:val="0"/>
          <w:bCs w:val="0"/>
          <w:color w:val="auto"/>
          <w:kern w:val="0"/>
          <w:sz w:val="32"/>
          <w:szCs w:val="32"/>
          <w:lang w:val="en-US" w:eastAsia="zh-CN"/>
        </w:rPr>
        <w:t>有序开展</w:t>
      </w:r>
      <w:r>
        <w:rPr>
          <w:rFonts w:hint="eastAsia" w:ascii="仿宋_GB2312" w:hAnsi="仿宋_GB2312" w:eastAsia="仿宋_GB2312" w:cs="仿宋_GB2312"/>
          <w:b w:val="0"/>
          <w:bCs w:val="0"/>
          <w:color w:val="auto"/>
          <w:kern w:val="0"/>
          <w:sz w:val="32"/>
          <w:szCs w:val="32"/>
        </w:rPr>
        <w:t>。</w:t>
      </w:r>
      <w:r>
        <w:rPr>
          <w:rFonts w:hint="eastAsia" w:ascii="仿宋_GB2312" w:hAnsi="仿宋_GB2312" w:eastAsia="仿宋_GB2312" w:cs="仿宋_GB2312"/>
          <w:b w:val="0"/>
          <w:bCs w:val="0"/>
          <w:color w:val="auto"/>
          <w:kern w:val="0"/>
          <w:sz w:val="32"/>
          <w:szCs w:val="32"/>
          <w:lang w:val="en-US" w:eastAsia="zh-CN"/>
        </w:rPr>
        <w:t>明确了内部控制岗位职责，如《分管财务工作院领导岗位职责》《会计岗位职责》《出纳岗位职责》《预算管理岗岗位职责》《资产管理岗岗位职责》等其他岗位职责；</w:t>
      </w:r>
      <w:r>
        <w:rPr>
          <w:rFonts w:hint="eastAsia" w:ascii="仿宋_GB2312" w:hAnsi="宋体" w:eastAsia="仿宋_GB2312" w:cs="宋体"/>
          <w:color w:val="000000"/>
          <w:kern w:val="0"/>
          <w:sz w:val="32"/>
          <w:szCs w:val="32"/>
          <w:lang w:val="en-US" w:eastAsia="zh-CN"/>
        </w:rPr>
        <w:t>建立了《北京市门头沟区人民检察院财务管理办法（试行）》《北京市门头沟区人民检察院会计档案管理办法（试行）》《北京市门头沟区人民检察院内部财务信息公开实施办法（试行）》《北京市门头沟区人民检察院预算管理办法》等制度；绘制了《预算调整控制流程图》《预算追加调整流程图》《决算流程控制流程图》《资金支取（现金、支票）控制流程图》等</w:t>
      </w:r>
      <w:r>
        <w:rPr>
          <w:rFonts w:hint="eastAsia" w:ascii="仿宋_GB2312" w:hAnsi="仿宋_GB2312" w:eastAsia="仿宋_GB2312" w:cs="仿宋_GB2312"/>
          <w:b w:val="0"/>
          <w:bCs w:val="0"/>
          <w:color w:val="auto"/>
          <w:kern w:val="0"/>
          <w:sz w:val="32"/>
          <w:szCs w:val="32"/>
          <w:lang w:val="en-US" w:eastAsia="zh-CN"/>
        </w:rPr>
        <w:t>。有效</w:t>
      </w:r>
      <w:r>
        <w:rPr>
          <w:rFonts w:hint="eastAsia" w:ascii="仿宋_GB2312" w:hAnsi="仿宋_GB2312" w:eastAsia="仿宋_GB2312" w:cs="仿宋_GB2312"/>
          <w:b w:val="0"/>
          <w:bCs w:val="0"/>
          <w:color w:val="auto"/>
          <w:kern w:val="0"/>
          <w:sz w:val="32"/>
          <w:szCs w:val="32"/>
        </w:rPr>
        <w:t>促进</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财务</w:t>
      </w:r>
      <w:r>
        <w:rPr>
          <w:rFonts w:hint="eastAsia" w:ascii="仿宋_GB2312" w:hAnsi="仿宋_GB2312" w:eastAsia="仿宋_GB2312" w:cs="仿宋_GB2312"/>
          <w:b w:val="0"/>
          <w:bCs w:val="0"/>
          <w:color w:val="auto"/>
          <w:kern w:val="0"/>
          <w:sz w:val="32"/>
          <w:szCs w:val="32"/>
          <w:lang w:val="en-US" w:eastAsia="zh-CN"/>
        </w:rPr>
        <w:t>管理</w:t>
      </w:r>
      <w:r>
        <w:rPr>
          <w:rFonts w:hint="eastAsia" w:ascii="仿宋_GB2312" w:hAnsi="仿宋_GB2312" w:eastAsia="仿宋_GB2312" w:cs="仿宋_GB2312"/>
          <w:b w:val="0"/>
          <w:bCs w:val="0"/>
          <w:color w:val="auto"/>
          <w:kern w:val="0"/>
          <w:sz w:val="32"/>
          <w:szCs w:val="32"/>
        </w:rPr>
        <w:t>工作规范化、制度化和科学化</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进一步提升了北京市门头沟检察院</w:t>
      </w:r>
      <w:r>
        <w:rPr>
          <w:rFonts w:hint="eastAsia" w:ascii="仿宋_GB2312" w:hAnsi="仿宋_GB2312" w:eastAsia="仿宋_GB2312" w:cs="仿宋_GB2312"/>
          <w:b w:val="0"/>
          <w:bCs w:val="0"/>
          <w:color w:val="auto"/>
          <w:kern w:val="0"/>
          <w:sz w:val="32"/>
          <w:szCs w:val="32"/>
        </w:rPr>
        <w:t>财务管理</w:t>
      </w:r>
      <w:r>
        <w:rPr>
          <w:rFonts w:hint="eastAsia" w:ascii="仿宋_GB2312" w:hAnsi="仿宋_GB2312" w:eastAsia="仿宋_GB2312" w:cs="仿宋_GB2312"/>
          <w:b w:val="0"/>
          <w:bCs w:val="0"/>
          <w:color w:val="auto"/>
          <w:kern w:val="0"/>
          <w:sz w:val="32"/>
          <w:szCs w:val="32"/>
          <w:lang w:val="en-US" w:eastAsia="zh-CN"/>
        </w:rPr>
        <w:t>水平</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numPr>
          <w:ilvl w:val="0"/>
          <w:numId w:val="5"/>
        </w:numPr>
        <w:kinsoku/>
        <w:wordWrap/>
        <w:overflowPunct/>
        <w:topLinePunct w:val="0"/>
        <w:autoSpaceDE/>
        <w:autoSpaceDN/>
        <w:bidi w:val="0"/>
        <w:adjustRightInd/>
        <w:spacing w:line="560" w:lineRule="exact"/>
        <w:ind w:left="105" w:leftChars="50" w:firstLine="480" w:firstLineChars="150"/>
        <w:textAlignment w:val="auto"/>
        <w:outlineLvl w:val="2"/>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资金使用合规性</w:t>
      </w:r>
      <w:r>
        <w:rPr>
          <w:rFonts w:ascii="仿宋_GB2312" w:hAnsi="宋体" w:eastAsia="仿宋_GB2312" w:cs="宋体"/>
          <w:b w:val="0"/>
          <w:bCs w:val="0"/>
          <w:color w:val="000000"/>
          <w:kern w:val="0"/>
          <w:sz w:val="32"/>
          <w:szCs w:val="32"/>
        </w:rPr>
        <w:t>和安全性</w:t>
      </w:r>
    </w:p>
    <w:p>
      <w:pPr>
        <w:keepNext w:val="0"/>
        <w:keepLines w:val="0"/>
        <w:pageBreakBefore w:val="0"/>
        <w:kinsoku/>
        <w:wordWrap/>
        <w:overflowPunct/>
        <w:topLinePunct w:val="0"/>
        <w:autoSpaceDE/>
        <w:autoSpaceDN/>
        <w:bidi w:val="0"/>
        <w:adjustRightInd/>
        <w:spacing w:line="360" w:lineRule="auto"/>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宋体" w:eastAsia="仿宋_GB2312" w:cs="宋体"/>
          <w:color w:val="000000"/>
          <w:kern w:val="0"/>
          <w:sz w:val="32"/>
          <w:szCs w:val="32"/>
          <w:highlight w:val="none"/>
          <w:lang w:val="en-US" w:eastAsia="zh-CN"/>
        </w:rPr>
        <w:t>门头沟检察院</w:t>
      </w:r>
      <w:r>
        <w:rPr>
          <w:rFonts w:hint="eastAsia" w:ascii="仿宋_GB2312" w:hAnsi="仿宋_GB2312" w:eastAsia="仿宋_GB2312" w:cs="仿宋_GB2312"/>
          <w:b w:val="0"/>
          <w:bCs w:val="0"/>
          <w:color w:val="auto"/>
          <w:kern w:val="0"/>
          <w:sz w:val="32"/>
          <w:szCs w:val="32"/>
        </w:rPr>
        <w:t>严</w:t>
      </w:r>
      <w:r>
        <w:rPr>
          <w:rFonts w:hint="eastAsia" w:ascii="仿宋_GB2312" w:hAnsi="仿宋_GB2312" w:eastAsia="仿宋_GB2312" w:cs="仿宋_GB2312"/>
          <w:b w:val="0"/>
          <w:bCs w:val="0"/>
          <w:color w:val="auto"/>
          <w:sz w:val="32"/>
          <w:szCs w:val="32"/>
        </w:rPr>
        <w:t>格按照</w:t>
      </w:r>
      <w:r>
        <w:rPr>
          <w:rFonts w:hint="eastAsia" w:ascii="仿宋_GB2312" w:hAnsi="仿宋_GB2312" w:eastAsia="仿宋_GB2312" w:cs="仿宋_GB2312"/>
          <w:b w:val="0"/>
          <w:bCs w:val="0"/>
          <w:color w:val="auto"/>
          <w:kern w:val="0"/>
          <w:sz w:val="32"/>
          <w:szCs w:val="32"/>
          <w:lang w:val="en-US" w:eastAsia="zh-CN"/>
        </w:rPr>
        <w:t>《北京市门头沟区人民检察院内部控制手册（试行）》相关制度和流程</w:t>
      </w:r>
      <w:r>
        <w:rPr>
          <w:rFonts w:hint="eastAsia" w:ascii="仿宋_GB2312" w:hAnsi="仿宋_GB2312" w:eastAsia="仿宋_GB2312" w:cs="仿宋_GB2312"/>
          <w:b w:val="0"/>
          <w:bCs w:val="0"/>
          <w:color w:val="auto"/>
          <w:sz w:val="32"/>
          <w:szCs w:val="32"/>
        </w:rPr>
        <w:t>规定，对</w:t>
      </w:r>
      <w:r>
        <w:rPr>
          <w:rFonts w:hint="eastAsia" w:ascii="仿宋_GB2312" w:hAnsi="仿宋_GB2312" w:eastAsia="仿宋_GB2312" w:cs="仿宋_GB2312"/>
          <w:b w:val="0"/>
          <w:bCs w:val="0"/>
          <w:color w:val="auto"/>
          <w:sz w:val="32"/>
          <w:szCs w:val="32"/>
          <w:lang w:val="en-US" w:eastAsia="zh-CN"/>
        </w:rPr>
        <w:t>资金</w:t>
      </w:r>
      <w:r>
        <w:rPr>
          <w:rFonts w:hint="eastAsia" w:ascii="仿宋_GB2312" w:hAnsi="仿宋_GB2312" w:eastAsia="仿宋_GB2312" w:cs="仿宋_GB2312"/>
          <w:b w:val="0"/>
          <w:bCs w:val="0"/>
          <w:color w:val="auto"/>
          <w:kern w:val="0"/>
          <w:sz w:val="32"/>
          <w:szCs w:val="32"/>
        </w:rPr>
        <w:t>使用</w:t>
      </w:r>
      <w:r>
        <w:rPr>
          <w:rFonts w:hint="eastAsia" w:ascii="仿宋_GB2312" w:hAnsi="仿宋_GB2312" w:eastAsia="仿宋_GB2312" w:cs="仿宋_GB2312"/>
          <w:b w:val="0"/>
          <w:bCs w:val="0"/>
          <w:color w:val="auto"/>
          <w:sz w:val="32"/>
          <w:szCs w:val="32"/>
        </w:rPr>
        <w:t>环节进行</w:t>
      </w:r>
      <w:r>
        <w:rPr>
          <w:rFonts w:hint="eastAsia" w:ascii="仿宋_GB2312" w:hAnsi="仿宋_GB2312" w:eastAsia="仿宋_GB2312" w:cs="仿宋_GB2312"/>
          <w:b w:val="0"/>
          <w:bCs w:val="0"/>
          <w:color w:val="auto"/>
          <w:sz w:val="32"/>
          <w:szCs w:val="32"/>
          <w:lang w:val="en-US" w:eastAsia="zh-CN"/>
        </w:rPr>
        <w:t>严格</w:t>
      </w:r>
      <w:r>
        <w:rPr>
          <w:rFonts w:hint="eastAsia" w:ascii="仿宋_GB2312" w:hAnsi="仿宋_GB2312" w:eastAsia="仿宋_GB2312" w:cs="仿宋_GB2312"/>
          <w:b w:val="0"/>
          <w:bCs w:val="0"/>
          <w:color w:val="auto"/>
          <w:sz w:val="32"/>
          <w:szCs w:val="32"/>
        </w:rPr>
        <w:t>把控，防范经济活动风险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资金支出严格履行审核审批，</w:t>
      </w:r>
      <w:r>
        <w:rPr>
          <w:rFonts w:hint="eastAsia" w:ascii="仿宋_GB2312" w:hAnsi="仿宋_GB2312" w:eastAsia="仿宋_GB2312" w:cs="仿宋_GB2312"/>
          <w:b w:val="0"/>
          <w:bCs w:val="0"/>
          <w:color w:val="auto"/>
          <w:kern w:val="0"/>
          <w:sz w:val="32"/>
          <w:szCs w:val="32"/>
          <w:lang w:val="en-US" w:eastAsia="zh-CN"/>
        </w:rPr>
        <w:t>需求部门</w:t>
      </w:r>
      <w:r>
        <w:rPr>
          <w:rFonts w:hint="eastAsia" w:ascii="仿宋_GB2312" w:hAnsi="仿宋_GB2312" w:eastAsia="仿宋_GB2312" w:cs="仿宋_GB2312"/>
          <w:b w:val="0"/>
          <w:bCs w:val="0"/>
          <w:color w:val="auto"/>
          <w:kern w:val="0"/>
          <w:sz w:val="32"/>
          <w:szCs w:val="32"/>
        </w:rPr>
        <w:t>填写内部</w:t>
      </w:r>
      <w:r>
        <w:rPr>
          <w:rFonts w:hint="eastAsia" w:ascii="仿宋_GB2312" w:hAnsi="仿宋_GB2312" w:eastAsia="仿宋_GB2312" w:cs="仿宋_GB2312"/>
          <w:b w:val="0"/>
          <w:bCs w:val="0"/>
          <w:color w:val="auto"/>
          <w:kern w:val="0"/>
          <w:sz w:val="32"/>
          <w:szCs w:val="32"/>
          <w:lang w:val="en-US" w:eastAsia="zh-CN"/>
        </w:rPr>
        <w:t>经费支出申请表</w:t>
      </w:r>
      <w:r>
        <w:rPr>
          <w:rFonts w:hint="eastAsia" w:ascii="仿宋_GB2312" w:hAnsi="仿宋_GB2312" w:eastAsia="仿宋_GB2312" w:cs="仿宋_GB2312"/>
          <w:b w:val="0"/>
          <w:bCs w:val="0"/>
          <w:color w:val="auto"/>
          <w:kern w:val="0"/>
          <w:sz w:val="32"/>
          <w:szCs w:val="32"/>
        </w:rPr>
        <w:t>、支出审批单</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逐级进行审批。会计人员对资金支付单据进行审核，确认其原始单据的真实性、合理性、合法性和准确性。有效</w:t>
      </w:r>
      <w:r>
        <w:rPr>
          <w:rFonts w:hint="eastAsia" w:ascii="仿宋_GB2312" w:hAnsi="仿宋_GB2312" w:eastAsia="仿宋_GB2312" w:cs="仿宋_GB2312"/>
          <w:b w:val="0"/>
          <w:bCs w:val="0"/>
          <w:color w:val="auto"/>
          <w:kern w:val="0"/>
          <w:sz w:val="32"/>
          <w:szCs w:val="32"/>
        </w:rPr>
        <w:t>保障</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资金</w:t>
      </w:r>
      <w:r>
        <w:rPr>
          <w:rFonts w:hint="eastAsia" w:ascii="仿宋_GB2312" w:hAnsi="仿宋_GB2312" w:eastAsia="仿宋_GB2312" w:cs="仿宋_GB2312"/>
          <w:b w:val="0"/>
          <w:bCs w:val="0"/>
          <w:color w:val="auto"/>
          <w:kern w:val="0"/>
          <w:sz w:val="32"/>
          <w:szCs w:val="32"/>
          <w:lang w:val="en-US" w:eastAsia="zh-CN"/>
        </w:rPr>
        <w:t>支付</w:t>
      </w:r>
      <w:r>
        <w:rPr>
          <w:rFonts w:hint="eastAsia" w:ascii="仿宋_GB2312" w:hAnsi="仿宋_GB2312" w:eastAsia="仿宋_GB2312" w:cs="仿宋_GB2312"/>
          <w:b w:val="0"/>
          <w:bCs w:val="0"/>
          <w:color w:val="auto"/>
          <w:kern w:val="0"/>
          <w:sz w:val="32"/>
          <w:szCs w:val="32"/>
        </w:rPr>
        <w:t>的安全性、合规性。</w:t>
      </w:r>
    </w:p>
    <w:p>
      <w:pPr>
        <w:keepNext w:val="0"/>
        <w:keepLines w:val="0"/>
        <w:pageBreakBefore w:val="0"/>
        <w:kinsoku/>
        <w:wordWrap/>
        <w:overflowPunct/>
        <w:topLinePunct w:val="0"/>
        <w:autoSpaceDE/>
        <w:autoSpaceDN/>
        <w:bidi w:val="0"/>
        <w:adjustRightInd/>
        <w:spacing w:line="560" w:lineRule="exact"/>
        <w:ind w:left="105" w:leftChars="50" w:firstLine="480" w:firstLineChars="150"/>
        <w:textAlignment w:val="auto"/>
        <w:outlineLvl w:val="2"/>
        <w:rPr>
          <w:rFonts w:ascii="仿宋_GB2312" w:hAnsi="宋体" w:eastAsia="仿宋_GB2312" w:cs="宋体"/>
          <w:b w:val="0"/>
          <w:bCs w:val="0"/>
          <w:color w:val="000000"/>
          <w:kern w:val="0"/>
          <w:sz w:val="32"/>
          <w:szCs w:val="32"/>
        </w:rPr>
      </w:pPr>
      <w:r>
        <w:rPr>
          <w:rFonts w:ascii="仿宋_GB2312" w:hAnsi="宋体" w:eastAsia="仿宋_GB2312" w:cs="宋体"/>
          <w:b w:val="0"/>
          <w:bCs w:val="0"/>
          <w:color w:val="000000"/>
          <w:kern w:val="0"/>
          <w:sz w:val="32"/>
          <w:szCs w:val="32"/>
        </w:rPr>
        <w:t>3.</w:t>
      </w:r>
      <w:r>
        <w:rPr>
          <w:rFonts w:hint="eastAsia" w:ascii="仿宋_GB2312" w:hAnsi="宋体" w:eastAsia="仿宋_GB2312" w:cs="宋体"/>
          <w:b w:val="0"/>
          <w:bCs w:val="0"/>
          <w:color w:val="000000"/>
          <w:kern w:val="0"/>
          <w:sz w:val="32"/>
          <w:szCs w:val="32"/>
        </w:rPr>
        <w:t>会计</w:t>
      </w:r>
      <w:r>
        <w:rPr>
          <w:rFonts w:ascii="仿宋_GB2312" w:hAnsi="宋体" w:eastAsia="仿宋_GB2312" w:cs="宋体"/>
          <w:b w:val="0"/>
          <w:bCs w:val="0"/>
          <w:color w:val="000000"/>
          <w:kern w:val="0"/>
          <w:sz w:val="32"/>
          <w:szCs w:val="32"/>
        </w:rPr>
        <w:t>基础信息完善性</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门头沟检察院</w:t>
      </w:r>
      <w:r>
        <w:rPr>
          <w:rFonts w:hint="eastAsia" w:ascii="仿宋_GB2312" w:hAnsi="仿宋_GB2312" w:eastAsia="仿宋_GB2312" w:cs="仿宋_GB2312"/>
          <w:b w:val="0"/>
          <w:bCs w:val="0"/>
          <w:color w:val="auto"/>
          <w:sz w:val="32"/>
          <w:szCs w:val="32"/>
        </w:rPr>
        <w:t>严格按照《中华人民共和国会计法》《中华人民共和国预算法》《政府会计准则—基本准则》《政府会计制度—行政事业单位会计科目和报</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kern w:val="0"/>
          <w:sz w:val="32"/>
          <w:szCs w:val="32"/>
          <w:lang w:val="en-US" w:eastAsia="zh-CN" w:bidi="ar"/>
        </w:rPr>
        <w:t>《政府会计准则制度解释第5号》</w:t>
      </w:r>
      <w:r>
        <w:rPr>
          <w:rFonts w:hint="eastAsia" w:ascii="仿宋_GB2312" w:hAnsi="仿宋_GB2312" w:eastAsia="仿宋_GB2312" w:cs="仿宋_GB2312"/>
          <w:color w:val="auto"/>
          <w:sz w:val="32"/>
          <w:szCs w:val="32"/>
        </w:rPr>
        <w:t>等要求，对实际发生的经济业务事项及时进行账务处理，如实反映单位资金收支情况和财务管理状况，保障财务信息的真实性、准确性、完整性</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3"/>
        </w:numPr>
        <w:kinsoku/>
        <w:wordWrap/>
        <w:overflowPunct/>
        <w:topLinePunct w:val="0"/>
        <w:autoSpaceDE/>
        <w:autoSpaceDN/>
        <w:bidi w:val="0"/>
        <w:adjustRightInd/>
        <w:spacing w:line="360" w:lineRule="auto"/>
        <w:ind w:left="0" w:leftChars="0" w:firstLine="640" w:firstLineChars="200"/>
        <w:textAlignment w:val="auto"/>
        <w:outlineLvl w:val="1"/>
        <w:rPr>
          <w:rFonts w:hint="eastAsia" w:ascii="楷体_GB2312" w:eastAsia="楷体_GB2312"/>
          <w:b w:val="0"/>
          <w:bCs w:val="0"/>
          <w:sz w:val="32"/>
          <w:szCs w:val="32"/>
        </w:rPr>
      </w:pPr>
      <w:bookmarkStart w:id="20" w:name="_Toc13405"/>
      <w:r>
        <w:rPr>
          <w:rFonts w:hint="eastAsia" w:ascii="楷体_GB2312" w:eastAsia="楷体_GB2312"/>
          <w:b w:val="0"/>
          <w:bCs w:val="0"/>
          <w:sz w:val="32"/>
          <w:szCs w:val="32"/>
        </w:rPr>
        <w:t>资产管理</w:t>
      </w:r>
      <w:bookmarkEnd w:id="20"/>
    </w:p>
    <w:p>
      <w:pPr>
        <w:keepNext w:val="0"/>
        <w:keepLines w:val="0"/>
        <w:pageBreakBefore w:val="0"/>
        <w:widowControl/>
        <w:suppressLineNumbers w:val="0"/>
        <w:kinsoku/>
        <w:wordWrap/>
        <w:overflowPunct/>
        <w:topLinePunct w:val="0"/>
        <w:autoSpaceDE/>
        <w:autoSpaceDN/>
        <w:bidi w:val="0"/>
        <w:adjustRightInd/>
        <w:spacing w:line="360" w:lineRule="auto"/>
        <w:ind w:right="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宋体" w:eastAsia="仿宋_GB2312" w:cs="宋体"/>
          <w:color w:val="000000"/>
          <w:kern w:val="0"/>
          <w:sz w:val="32"/>
          <w:szCs w:val="32"/>
          <w:lang w:val="en-US" w:eastAsia="zh-CN"/>
        </w:rPr>
        <w:t>门头沟检察院</w:t>
      </w:r>
      <w:r>
        <w:rPr>
          <w:rFonts w:hint="eastAsia" w:ascii="仿宋_GB2312" w:hAnsi="仿宋_GB2312" w:eastAsia="仿宋_GB2312" w:cs="仿宋_GB2312"/>
          <w:b w:val="0"/>
          <w:bCs w:val="0"/>
          <w:color w:val="auto"/>
          <w:kern w:val="0"/>
          <w:sz w:val="32"/>
          <w:szCs w:val="32"/>
        </w:rPr>
        <w:t>制定了</w:t>
      </w:r>
      <w:r>
        <w:rPr>
          <w:rFonts w:hint="eastAsia" w:ascii="仿宋_GB2312" w:hAnsi="仿宋_GB2312" w:eastAsia="仿宋_GB2312" w:cs="仿宋_GB2312"/>
          <w:b w:val="0"/>
          <w:bCs w:val="0"/>
          <w:color w:val="auto"/>
          <w:kern w:val="0"/>
          <w:sz w:val="32"/>
          <w:szCs w:val="32"/>
          <w:lang w:eastAsia="zh-CN"/>
        </w:rPr>
        <w:t>《</w:t>
      </w:r>
      <w:r>
        <w:rPr>
          <w:rFonts w:hint="eastAsia" w:ascii="仿宋_GB2312" w:hAnsi="宋体" w:eastAsia="仿宋_GB2312" w:cs="宋体"/>
          <w:color w:val="000000"/>
          <w:kern w:val="0"/>
          <w:sz w:val="32"/>
          <w:szCs w:val="32"/>
          <w:lang w:val="en-US" w:eastAsia="zh-CN"/>
        </w:rPr>
        <w:t>北京市门头沟区人民检察院固定资产管理办法》《北京市门头沟区人民检察院网络终端使用管理办法（试行）》《北京市门头沟区人民检察院办公用品管理办法（试行）》《北京市门头沟区人民检察院无形资产管理办法》</w:t>
      </w:r>
      <w:r>
        <w:rPr>
          <w:rFonts w:hint="eastAsia" w:ascii="仿宋_GB2312" w:hAnsi="仿宋_GB2312" w:eastAsia="仿宋_GB2312" w:cs="仿宋_GB2312"/>
          <w:b w:val="0"/>
          <w:bCs w:val="0"/>
          <w:color w:val="auto"/>
          <w:kern w:val="0"/>
          <w:sz w:val="32"/>
          <w:szCs w:val="32"/>
          <w:lang w:val="en-US" w:eastAsia="zh-CN"/>
        </w:rPr>
        <w:t>等资产管理办法。</w:t>
      </w:r>
      <w:r>
        <w:rPr>
          <w:rFonts w:hint="eastAsia" w:ascii="仿宋_GB2312" w:hAnsi="仿宋_GB2312" w:eastAsia="仿宋_GB2312" w:cs="仿宋_GB2312"/>
          <w:b w:val="0"/>
          <w:bCs w:val="0"/>
          <w:color w:val="auto"/>
          <w:kern w:val="0"/>
          <w:sz w:val="32"/>
          <w:szCs w:val="32"/>
        </w:rPr>
        <w:t>从资产管理职责、</w:t>
      </w:r>
      <w:r>
        <w:rPr>
          <w:rFonts w:hint="eastAsia" w:ascii="仿宋_GB2312" w:hAnsi="仿宋_GB2312" w:eastAsia="仿宋_GB2312" w:cs="仿宋_GB2312"/>
          <w:b w:val="0"/>
          <w:bCs w:val="0"/>
          <w:color w:val="auto"/>
          <w:kern w:val="0"/>
          <w:sz w:val="32"/>
          <w:szCs w:val="32"/>
          <w:lang w:val="en-US" w:eastAsia="zh-CN"/>
        </w:rPr>
        <w:t>预算、购置及领用</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日常管理、处置</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账务管理、监督管理</w:t>
      </w:r>
      <w:r>
        <w:rPr>
          <w:rFonts w:hint="eastAsia" w:ascii="仿宋_GB2312" w:hAnsi="仿宋_GB2312" w:eastAsia="仿宋_GB2312" w:cs="仿宋_GB2312"/>
          <w:b w:val="0"/>
          <w:bCs w:val="0"/>
          <w:color w:val="auto"/>
          <w:kern w:val="0"/>
          <w:sz w:val="32"/>
          <w:szCs w:val="32"/>
        </w:rPr>
        <w:t>等方面</w:t>
      </w:r>
      <w:r>
        <w:rPr>
          <w:rFonts w:hint="eastAsia" w:ascii="仿宋_GB2312" w:hAnsi="仿宋_GB2312" w:eastAsia="仿宋_GB2312" w:cs="仿宋_GB2312"/>
          <w:b w:val="0"/>
          <w:bCs w:val="0"/>
          <w:color w:val="auto"/>
          <w:kern w:val="0"/>
          <w:sz w:val="32"/>
          <w:szCs w:val="32"/>
          <w:lang w:val="en-US" w:eastAsia="zh-CN"/>
        </w:rPr>
        <w:t>对资产进行</w:t>
      </w:r>
      <w:r>
        <w:rPr>
          <w:rFonts w:hint="eastAsia" w:ascii="仿宋_GB2312" w:hAnsi="仿宋_GB2312" w:eastAsia="仿宋_GB2312" w:cs="仿宋_GB2312"/>
          <w:b w:val="0"/>
          <w:bCs w:val="0"/>
          <w:color w:val="auto"/>
          <w:kern w:val="0"/>
          <w:sz w:val="32"/>
          <w:szCs w:val="32"/>
        </w:rPr>
        <w:t>明确和规范。按照“统一管理、分级负责”原则，实行预算与标准相结合、实物与卡片相结合、实物账与财务账相结合进行固定资产管理。资产日常管理中严格</w:t>
      </w:r>
      <w:r>
        <w:rPr>
          <w:rFonts w:hint="eastAsia" w:ascii="仿宋_GB2312" w:hAnsi="仿宋_GB2312" w:eastAsia="仿宋_GB2312" w:cs="仿宋_GB2312"/>
          <w:b w:val="0"/>
          <w:bCs w:val="0"/>
          <w:color w:val="auto"/>
          <w:kern w:val="0"/>
          <w:sz w:val="32"/>
          <w:szCs w:val="32"/>
          <w:lang w:val="en-US" w:eastAsia="zh-CN"/>
        </w:rPr>
        <w:t>按照</w:t>
      </w:r>
      <w:r>
        <w:rPr>
          <w:rFonts w:hint="eastAsia" w:ascii="仿宋_GB2312" w:hAnsi="仿宋_GB2312" w:eastAsia="仿宋_GB2312" w:cs="仿宋_GB2312"/>
          <w:b w:val="0"/>
          <w:bCs w:val="0"/>
          <w:color w:val="auto"/>
          <w:kern w:val="0"/>
          <w:sz w:val="32"/>
          <w:szCs w:val="32"/>
        </w:rPr>
        <w:t>固定资产的配置、录入、使用、流转、处置</w:t>
      </w:r>
      <w:r>
        <w:rPr>
          <w:rFonts w:hint="eastAsia" w:ascii="仿宋_GB2312" w:hAnsi="仿宋_GB2312" w:eastAsia="仿宋_GB2312" w:cs="仿宋_GB2312"/>
          <w:b w:val="0"/>
          <w:bCs w:val="0"/>
          <w:color w:val="auto"/>
          <w:kern w:val="0"/>
          <w:sz w:val="32"/>
          <w:szCs w:val="32"/>
          <w:lang w:val="en-US" w:eastAsia="zh-CN"/>
        </w:rPr>
        <w:t>要求执行，及时更新</w:t>
      </w:r>
      <w:r>
        <w:rPr>
          <w:rFonts w:hint="eastAsia" w:ascii="仿宋_GB2312" w:hAnsi="仿宋_GB2312" w:eastAsia="仿宋_GB2312" w:cs="仿宋_GB2312"/>
          <w:b w:val="0"/>
          <w:bCs w:val="0"/>
          <w:color w:val="auto"/>
          <w:kern w:val="0"/>
          <w:sz w:val="32"/>
          <w:szCs w:val="32"/>
        </w:rPr>
        <w:t>资产变动信息</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通过资产管理</w:t>
      </w:r>
      <w:r>
        <w:rPr>
          <w:rFonts w:hint="eastAsia" w:ascii="仿宋_GB2312" w:hAnsi="仿宋_GB2312" w:eastAsia="仿宋_GB2312" w:cs="仿宋_GB2312"/>
          <w:b w:val="0"/>
          <w:bCs w:val="0"/>
          <w:color w:val="auto"/>
          <w:kern w:val="0"/>
          <w:sz w:val="32"/>
          <w:szCs w:val="32"/>
        </w:rPr>
        <w:t>控制资产的增量，规范管理</w:t>
      </w:r>
      <w:r>
        <w:rPr>
          <w:rFonts w:hint="eastAsia" w:ascii="仿宋_GB2312" w:hAnsi="仿宋_GB2312" w:eastAsia="仿宋_GB2312" w:cs="仿宋_GB2312"/>
          <w:b w:val="0"/>
          <w:bCs w:val="0"/>
          <w:color w:val="auto"/>
          <w:kern w:val="0"/>
          <w:sz w:val="32"/>
          <w:szCs w:val="32"/>
          <w:lang w:val="en-US" w:eastAsia="zh-CN"/>
        </w:rPr>
        <w:t>流程</w:t>
      </w:r>
      <w:r>
        <w:rPr>
          <w:rFonts w:hint="eastAsia" w:ascii="仿宋_GB2312" w:hAnsi="仿宋_GB2312" w:eastAsia="仿宋_GB2312" w:cs="仿宋_GB2312"/>
          <w:b w:val="0"/>
          <w:bCs w:val="0"/>
          <w:color w:val="auto"/>
          <w:kern w:val="0"/>
          <w:sz w:val="32"/>
          <w:szCs w:val="32"/>
        </w:rPr>
        <w:t>，提高资产使用效益，降低行政成本，提高部门预算编制的科学化、精细化水平</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textAlignment w:val="auto"/>
        <w:outlineLvl w:val="1"/>
        <w:rPr>
          <w:rFonts w:hint="eastAsia" w:ascii="楷体_GB2312" w:eastAsia="楷体_GB2312"/>
          <w:b w:val="0"/>
          <w:bCs w:val="0"/>
          <w:sz w:val="32"/>
          <w:szCs w:val="32"/>
          <w:lang w:eastAsia="zh-CN"/>
        </w:rPr>
      </w:pPr>
      <w:bookmarkStart w:id="21" w:name="_Toc27798"/>
      <w:r>
        <w:rPr>
          <w:rFonts w:hint="eastAsia" w:ascii="楷体_GB2312" w:eastAsia="楷体_GB2312"/>
          <w:b w:val="0"/>
          <w:bCs w:val="0"/>
          <w:sz w:val="32"/>
          <w:szCs w:val="32"/>
          <w:lang w:eastAsia="zh-CN"/>
        </w:rPr>
        <w:t>（</w:t>
      </w:r>
      <w:r>
        <w:rPr>
          <w:rFonts w:hint="eastAsia" w:ascii="楷体_GB2312" w:eastAsia="楷体_GB2312"/>
          <w:b w:val="0"/>
          <w:bCs w:val="0"/>
          <w:sz w:val="32"/>
          <w:szCs w:val="32"/>
          <w:lang w:val="en-US" w:eastAsia="zh-CN"/>
        </w:rPr>
        <w:t>三</w:t>
      </w:r>
      <w:r>
        <w:rPr>
          <w:rFonts w:hint="eastAsia" w:ascii="楷体_GB2312" w:eastAsia="楷体_GB2312"/>
          <w:b w:val="0"/>
          <w:bCs w:val="0"/>
          <w:sz w:val="32"/>
          <w:szCs w:val="32"/>
          <w:lang w:eastAsia="zh-CN"/>
        </w:rPr>
        <w:t>）绩效管理</w:t>
      </w:r>
      <w:bookmarkEnd w:id="21"/>
    </w:p>
    <w:p>
      <w:pPr>
        <w:pStyle w:val="6"/>
        <w:keepNext w:val="0"/>
        <w:keepLines w:val="0"/>
        <w:pageBreakBefore w:val="0"/>
        <w:widowControl w:val="0"/>
        <w:numPr>
          <w:ilvl w:val="0"/>
          <w:numId w:val="0"/>
        </w:numPr>
        <w:kinsoku/>
        <w:wordWrap/>
        <w:overflowPunct/>
        <w:topLinePunct w:val="0"/>
        <w:autoSpaceDE/>
        <w:autoSpaceDN/>
        <w:bidi w:val="0"/>
        <w:adjustRightInd/>
        <w:spacing w:line="360" w:lineRule="auto"/>
        <w:ind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门头沟检察院</w:t>
      </w:r>
      <w:r>
        <w:rPr>
          <w:rFonts w:hint="eastAsia" w:ascii="仿宋_GB2312" w:hAnsi="仿宋_GB2312" w:eastAsia="仿宋_GB2312" w:cs="仿宋_GB2312"/>
          <w:sz w:val="32"/>
          <w:szCs w:val="32"/>
        </w:rPr>
        <w:t>按照北京市财政局关于“预算编制有目标、预算执行有监控、预算完成有评价、评价结果有反馈、反馈结果有应用”的预算绩效管理要求，深化推进全面预算绩效管理工作，将所有预算资金纳入部门预算绩效管理工作。</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b w:val="0"/>
          <w:bCs w:val="0"/>
          <w:color w:val="auto"/>
          <w:kern w:val="0"/>
          <w:sz w:val="32"/>
          <w:szCs w:val="32"/>
          <w:lang w:val="en-US" w:eastAsia="zh-CN" w:bidi="ar-SA"/>
        </w:rPr>
        <w:t>《北京市门头沟区人民检察院预算绩效管理办法（试行）》，在部门预算绩效管理工作中，对具体项目的决策、执行、产出及效益等方面进行综合评价，评价结果经主管检察长审批，确保评价结果的真实、准确、客观。</w:t>
      </w:r>
    </w:p>
    <w:p>
      <w:pPr>
        <w:pStyle w:val="6"/>
        <w:keepNext w:val="0"/>
        <w:keepLines w:val="0"/>
        <w:pageBreakBefore w:val="0"/>
        <w:widowControl w:val="0"/>
        <w:numPr>
          <w:ilvl w:val="0"/>
          <w:numId w:val="0"/>
        </w:numPr>
        <w:kinsoku/>
        <w:wordWrap/>
        <w:overflowPunct/>
        <w:topLinePunct w:val="0"/>
        <w:autoSpaceDE/>
        <w:autoSpaceDN/>
        <w:bidi w:val="0"/>
        <w:adjustRightInd/>
        <w:spacing w:line="360" w:lineRule="auto"/>
        <w:ind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门头沟检察院</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highlight w:val="none"/>
        </w:rPr>
        <w:t>北京市财政局关于开展2024年预算绩效管理相关工作的函》要</w:t>
      </w:r>
      <w:r>
        <w:rPr>
          <w:rFonts w:hint="eastAsia" w:ascii="仿宋_GB2312" w:hAnsi="仿宋_GB2312" w:eastAsia="仿宋_GB2312" w:cs="仿宋_GB2312"/>
          <w:sz w:val="32"/>
          <w:szCs w:val="32"/>
        </w:rPr>
        <w:t>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信息化运维</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进行项目成本绩效分析，对“绩效评审服务费项目”</w:t>
      </w:r>
      <w:r>
        <w:rPr>
          <w:rFonts w:hint="eastAsia" w:ascii="仿宋_GB2312" w:hAnsi="仿宋_GB2312" w:eastAsia="仿宋_GB2312" w:cs="仿宋_GB2312"/>
          <w:sz w:val="32"/>
          <w:szCs w:val="32"/>
          <w:highlight w:val="none"/>
        </w:rPr>
        <w:t>采</w:t>
      </w:r>
      <w:r>
        <w:rPr>
          <w:rFonts w:hint="eastAsia" w:ascii="仿宋_GB2312" w:hAnsi="仿宋_GB2312" w:eastAsia="仿宋_GB2312" w:cs="仿宋_GB2312"/>
          <w:sz w:val="32"/>
          <w:szCs w:val="32"/>
        </w:rPr>
        <w:t>用部门评价方式开展，出具绩效评价报告；其他项目采用单位自评方式进行评价，出具项目支出绩效自评表。总体评价结果来看，各项目能够较好地按照预算</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，项目效果基本达到预定目标。</w:t>
      </w:r>
      <w:r>
        <w:rPr>
          <w:rFonts w:hint="eastAsia" w:ascii="仿宋_GB2312" w:hAnsi="仿宋_GB2312" w:eastAsia="仿宋_GB2312" w:cs="仿宋_GB2312"/>
          <w:b w:val="0"/>
          <w:bCs w:val="0"/>
          <w:color w:val="auto"/>
          <w:kern w:val="0"/>
          <w:sz w:val="32"/>
          <w:szCs w:val="32"/>
          <w:lang w:val="en-US" w:eastAsia="zh-CN" w:bidi="ar-SA"/>
        </w:rPr>
        <w:t>通过绩效评价进一步强化了门头沟检察院对项目资金的绩效管理意识，提高了财政资金的使用效益。</w:t>
      </w:r>
    </w:p>
    <w:p>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textAlignment w:val="auto"/>
        <w:outlineLvl w:val="1"/>
        <w:rPr>
          <w:rFonts w:hint="eastAsia" w:ascii="楷体_GB2312" w:eastAsia="楷体_GB2312"/>
          <w:b w:val="0"/>
          <w:bCs w:val="0"/>
          <w:sz w:val="32"/>
          <w:szCs w:val="32"/>
        </w:rPr>
      </w:pPr>
      <w:bookmarkStart w:id="22" w:name="_Toc4211"/>
      <w:r>
        <w:rPr>
          <w:rFonts w:hint="eastAsia" w:ascii="楷体_GB2312" w:eastAsia="楷体_GB2312"/>
          <w:b w:val="0"/>
          <w:bCs w:val="0"/>
          <w:sz w:val="32"/>
          <w:szCs w:val="32"/>
          <w:lang w:eastAsia="zh-CN"/>
        </w:rPr>
        <w:t>（</w:t>
      </w:r>
      <w:r>
        <w:rPr>
          <w:rFonts w:hint="eastAsia" w:ascii="楷体_GB2312" w:eastAsia="楷体_GB2312"/>
          <w:b w:val="0"/>
          <w:bCs w:val="0"/>
          <w:sz w:val="32"/>
          <w:szCs w:val="32"/>
          <w:lang w:val="en-US" w:eastAsia="zh-CN"/>
        </w:rPr>
        <w:t>四</w:t>
      </w:r>
      <w:r>
        <w:rPr>
          <w:rFonts w:hint="eastAsia" w:ascii="楷体_GB2312" w:eastAsia="楷体_GB2312"/>
          <w:b w:val="0"/>
          <w:bCs w:val="0"/>
          <w:sz w:val="32"/>
          <w:szCs w:val="32"/>
          <w:lang w:eastAsia="zh-CN"/>
        </w:rPr>
        <w:t>）</w:t>
      </w:r>
      <w:r>
        <w:rPr>
          <w:rFonts w:hint="eastAsia" w:ascii="楷体_GB2312" w:eastAsia="楷体_GB2312"/>
          <w:b w:val="0"/>
          <w:bCs w:val="0"/>
          <w:sz w:val="32"/>
          <w:szCs w:val="32"/>
        </w:rPr>
        <w:t>结转结余率</w:t>
      </w:r>
      <w:bookmarkEnd w:id="22"/>
    </w:p>
    <w:p>
      <w:pPr>
        <w:pStyle w:val="6"/>
        <w:keepNext w:val="0"/>
        <w:keepLines w:val="0"/>
        <w:pageBreakBefore w:val="0"/>
        <w:widowControl w:val="0"/>
        <w:numPr>
          <w:ilvl w:val="0"/>
          <w:numId w:val="0"/>
        </w:numPr>
        <w:kinsoku/>
        <w:wordWrap/>
        <w:overflowPunct/>
        <w:topLinePunct w:val="0"/>
        <w:autoSpaceDE/>
        <w:autoSpaceDN/>
        <w:bidi w:val="0"/>
        <w:adjustRightInd/>
        <w:spacing w:line="360" w:lineRule="auto"/>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宋体" w:eastAsia="仿宋_GB2312" w:cs="宋体"/>
          <w:color w:val="000000"/>
          <w:kern w:val="0"/>
          <w:sz w:val="32"/>
          <w:szCs w:val="32"/>
          <w:lang w:val="en-US" w:eastAsia="zh-CN"/>
        </w:rPr>
        <w:t>2023年门头沟检察院结转结余率为0.54%。</w:t>
      </w:r>
    </w:p>
    <w:p>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textAlignment w:val="auto"/>
        <w:outlineLvl w:val="1"/>
        <w:rPr>
          <w:rFonts w:hint="eastAsia" w:ascii="楷体_GB2312" w:eastAsia="楷体_GB2312"/>
          <w:b w:val="0"/>
          <w:bCs w:val="0"/>
          <w:sz w:val="32"/>
          <w:szCs w:val="32"/>
        </w:rPr>
      </w:pPr>
      <w:bookmarkStart w:id="23" w:name="_Toc6325"/>
      <w:r>
        <w:rPr>
          <w:rFonts w:hint="eastAsia" w:ascii="楷体_GB2312" w:eastAsia="楷体_GB2312"/>
          <w:b w:val="0"/>
          <w:bCs w:val="0"/>
          <w:sz w:val="32"/>
          <w:szCs w:val="32"/>
        </w:rPr>
        <w:t>（五）部门预决算差异率</w:t>
      </w:r>
      <w:bookmarkEnd w:id="23"/>
    </w:p>
    <w:p>
      <w:pPr>
        <w:keepNext w:val="0"/>
        <w:keepLines w:val="0"/>
        <w:pageBreakBefore w:val="0"/>
        <w:widowControl/>
        <w:suppressLineNumbers w:val="0"/>
        <w:kinsoku/>
        <w:wordWrap/>
        <w:overflowPunct/>
        <w:topLinePunct w:val="0"/>
        <w:autoSpaceDE/>
        <w:autoSpaceDN/>
        <w:bidi w:val="0"/>
        <w:adjustRightInd/>
        <w:snapToGrid/>
        <w:spacing w:line="360" w:lineRule="auto"/>
        <w:ind w:righ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宋体" w:eastAsia="仿宋_GB2312" w:cs="宋体"/>
          <w:color w:val="000000"/>
          <w:kern w:val="0"/>
          <w:sz w:val="32"/>
          <w:szCs w:val="32"/>
        </w:rPr>
        <w:t>20</w:t>
      </w:r>
      <w:r>
        <w:rPr>
          <w:rFonts w:hint="eastAsia" w:ascii="仿宋_GB2312" w:hAnsi="宋体" w:eastAsia="仿宋_GB2312" w:cs="宋体"/>
          <w:color w:val="000000"/>
          <w:kern w:val="0"/>
          <w:sz w:val="32"/>
          <w:szCs w:val="32"/>
          <w:lang w:val="en-US" w:eastAsia="zh-CN"/>
        </w:rPr>
        <w:t>23</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门头沟检察院预决算差异率为-0.54%。</w:t>
      </w:r>
    </w:p>
    <w:bookmarkEnd w:id="19"/>
    <w:p>
      <w:pPr>
        <w:keepNext w:val="0"/>
        <w:keepLines w:val="0"/>
        <w:pageBreakBefore w:val="0"/>
        <w:kinsoku/>
        <w:wordWrap/>
        <w:overflowPunct/>
        <w:topLinePunct w:val="0"/>
        <w:autoSpaceDE/>
        <w:autoSpaceDN/>
        <w:bidi w:val="0"/>
        <w:adjustRightInd/>
        <w:spacing w:line="360" w:lineRule="auto"/>
        <w:ind w:left="105" w:leftChars="50" w:firstLine="480" w:firstLineChars="150"/>
        <w:textAlignment w:val="auto"/>
        <w:outlineLvl w:val="0"/>
        <w:rPr>
          <w:rFonts w:ascii="黑体" w:hAnsi="黑体" w:eastAsia="黑体"/>
          <w:b w:val="0"/>
          <w:bCs w:val="0"/>
          <w:sz w:val="32"/>
          <w:szCs w:val="32"/>
        </w:rPr>
      </w:pPr>
      <w:bookmarkStart w:id="24" w:name="_Toc22546"/>
      <w:r>
        <w:rPr>
          <w:rFonts w:hint="eastAsia" w:ascii="黑体" w:hAnsi="黑体" w:eastAsia="黑体"/>
          <w:b w:val="0"/>
          <w:bCs w:val="0"/>
          <w:sz w:val="32"/>
          <w:szCs w:val="32"/>
        </w:rPr>
        <w:t>五、总体</w:t>
      </w:r>
      <w:r>
        <w:rPr>
          <w:rFonts w:ascii="黑体" w:hAnsi="黑体" w:eastAsia="黑体"/>
          <w:b w:val="0"/>
          <w:bCs w:val="0"/>
          <w:sz w:val="32"/>
          <w:szCs w:val="32"/>
        </w:rPr>
        <w:t>评价结论</w:t>
      </w:r>
      <w:bookmarkEnd w:id="24"/>
    </w:p>
    <w:p>
      <w:pPr>
        <w:keepNext w:val="0"/>
        <w:keepLines w:val="0"/>
        <w:pageBreakBefore w:val="0"/>
        <w:kinsoku/>
        <w:wordWrap/>
        <w:overflowPunct/>
        <w:topLinePunct w:val="0"/>
        <w:autoSpaceDE/>
        <w:autoSpaceDN/>
        <w:bidi w:val="0"/>
        <w:adjustRightInd/>
        <w:spacing w:line="360" w:lineRule="auto"/>
        <w:ind w:left="105" w:leftChars="50" w:firstLine="480" w:firstLineChars="150"/>
        <w:textAlignment w:val="auto"/>
        <w:outlineLvl w:val="1"/>
        <w:rPr>
          <w:rFonts w:hint="eastAsia" w:ascii="楷体_GB2312" w:eastAsia="楷体_GB2312"/>
          <w:b w:val="0"/>
          <w:bCs w:val="0"/>
          <w:sz w:val="32"/>
          <w:szCs w:val="32"/>
        </w:rPr>
      </w:pPr>
      <w:bookmarkStart w:id="25" w:name="_Toc13949"/>
      <w:r>
        <w:rPr>
          <w:rFonts w:hint="eastAsia" w:ascii="楷体_GB2312" w:eastAsia="楷体_GB2312"/>
          <w:b w:val="0"/>
          <w:bCs w:val="0"/>
          <w:sz w:val="32"/>
          <w:szCs w:val="32"/>
        </w:rPr>
        <w:t>（一）评价</w:t>
      </w:r>
      <w:r>
        <w:rPr>
          <w:rFonts w:ascii="楷体_GB2312" w:eastAsia="楷体_GB2312"/>
          <w:b w:val="0"/>
          <w:bCs w:val="0"/>
          <w:sz w:val="32"/>
          <w:szCs w:val="32"/>
        </w:rPr>
        <w:t>得分</w:t>
      </w:r>
      <w:r>
        <w:rPr>
          <w:rFonts w:hint="eastAsia" w:ascii="楷体_GB2312" w:eastAsia="楷体_GB2312"/>
          <w:b w:val="0"/>
          <w:bCs w:val="0"/>
          <w:sz w:val="32"/>
          <w:szCs w:val="32"/>
        </w:rPr>
        <w:t>情况</w:t>
      </w:r>
      <w:bookmarkEnd w:id="25"/>
    </w:p>
    <w:p>
      <w:pPr>
        <w:keepNext w:val="0"/>
        <w:keepLines w:val="0"/>
        <w:pageBreakBefore w:val="0"/>
        <w:kinsoku/>
        <w:wordWrap/>
        <w:overflowPunct/>
        <w:topLinePunct w:val="0"/>
        <w:autoSpaceDE/>
        <w:autoSpaceDN/>
        <w:bidi w:val="0"/>
        <w:adjustRightInd/>
        <w:spacing w:line="360" w:lineRule="auto"/>
        <w:ind w:firstLine="640" w:firstLineChars="200"/>
        <w:textAlignment w:val="auto"/>
        <w:rPr>
          <w:rFonts w:hint="eastAsia" w:ascii="仿宋_GB2312" w:hAnsi="宋体" w:eastAsia="仿宋_GB2312" w:cs="宋体"/>
          <w:color w:val="0000FF"/>
          <w:kern w:val="0"/>
          <w:sz w:val="32"/>
          <w:szCs w:val="32"/>
          <w:lang w:val="en-US" w:eastAsia="zh-CN"/>
        </w:rPr>
      </w:pPr>
      <w:r>
        <w:rPr>
          <w:rFonts w:hint="eastAsia" w:ascii="仿宋_GB2312" w:hAnsi="宋体" w:eastAsia="仿宋_GB2312" w:cs="宋体"/>
          <w:color w:val="auto"/>
          <w:kern w:val="0"/>
          <w:sz w:val="32"/>
          <w:szCs w:val="32"/>
          <w:lang w:val="en-US" w:eastAsia="zh-CN"/>
        </w:rPr>
        <w:t>2023年度，门头沟检察院开展绩效评价项目7个，占部门项目总数100%，涉及金额753.53万元。其中部门评价项目1个，涉及金额20万元，单位自评项目6个，涉及金额733.53万元。评价得分在90（含）—100分的项目5个，评</w:t>
      </w:r>
      <w:bookmarkStart w:id="31" w:name="_GoBack"/>
      <w:bookmarkEnd w:id="31"/>
      <w:r>
        <w:rPr>
          <w:rFonts w:hint="eastAsia" w:ascii="仿宋_GB2312" w:hAnsi="宋体" w:eastAsia="仿宋_GB2312" w:cs="宋体"/>
          <w:color w:val="auto"/>
          <w:kern w:val="0"/>
          <w:sz w:val="32"/>
          <w:szCs w:val="32"/>
          <w:lang w:val="en-US" w:eastAsia="zh-CN"/>
        </w:rPr>
        <w:t>价得分在80（含）-90分的项目2个。部门整体绩效评价得</w:t>
      </w:r>
      <w:r>
        <w:rPr>
          <w:rFonts w:hint="eastAsia" w:ascii="仿宋_GB2312" w:hAnsi="宋体" w:eastAsia="仿宋_GB2312" w:cs="宋体"/>
          <w:color w:val="auto"/>
          <w:kern w:val="0"/>
          <w:sz w:val="32"/>
          <w:szCs w:val="32"/>
          <w:highlight w:val="none"/>
          <w:lang w:val="en-US" w:eastAsia="zh-CN"/>
        </w:rPr>
        <w:t>分91.8</w:t>
      </w:r>
      <w:r>
        <w:rPr>
          <w:rFonts w:hint="eastAsia" w:ascii="仿宋_GB2312" w:hAnsi="宋体" w:eastAsia="仿宋_GB2312" w:cs="宋体"/>
          <w:color w:val="auto"/>
          <w:kern w:val="0"/>
          <w:sz w:val="32"/>
          <w:szCs w:val="32"/>
          <w:lang w:val="en-US" w:eastAsia="zh-CN"/>
        </w:rPr>
        <w:t>分。</w:t>
      </w:r>
    </w:p>
    <w:p>
      <w:pPr>
        <w:keepNext w:val="0"/>
        <w:keepLines w:val="0"/>
        <w:pageBreakBefore w:val="0"/>
        <w:kinsoku/>
        <w:wordWrap/>
        <w:overflowPunct/>
        <w:topLinePunct w:val="0"/>
        <w:autoSpaceDE/>
        <w:autoSpaceDN/>
        <w:bidi w:val="0"/>
        <w:adjustRightInd/>
        <w:spacing w:line="360" w:lineRule="auto"/>
        <w:ind w:firstLine="643"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仿宋_GB2312" w:eastAsia="仿宋_GB2312" w:cs="仿宋_GB2312"/>
          <w:b/>
          <w:bCs/>
          <w:color w:val="auto"/>
          <w:sz w:val="32"/>
          <w:szCs w:val="32"/>
        </w:rPr>
        <w:t>202</w:t>
      </w: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年部门整体绩效评价指标体系评分一览表</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5"/>
        <w:gridCol w:w="2132"/>
        <w:gridCol w:w="2903"/>
        <w:gridCol w:w="1185"/>
        <w:gridCol w:w="11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blHeader/>
        </w:trPr>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一级指标</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二级指标</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三级指标</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分值</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当年预算执行情况（20）</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资金总体</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6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20.00</w:t>
            </w:r>
          </w:p>
        </w:tc>
        <w:tc>
          <w:tcPr>
            <w:tcW w:w="6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auto"/>
                <w:kern w:val="0"/>
                <w:sz w:val="22"/>
                <w:szCs w:val="22"/>
                <w:u w:val="none"/>
                <w:lang w:val="en-US" w:eastAsia="zh-CN" w:bidi="ar"/>
              </w:rPr>
              <w:t>19.80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基本支出</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6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项目支出</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6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其他</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6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整体绩效目标实现情况（60）</w:t>
            </w:r>
          </w:p>
        </w:tc>
        <w:tc>
          <w:tcPr>
            <w:tcW w:w="12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产出（30）</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产出指标数量指标执行数</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auto"/>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产出指标质量指标设备稳定性　</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auto"/>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产出指标时效指标完成效率　</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5.00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auto"/>
                <w:kern w:val="0"/>
                <w:sz w:val="22"/>
                <w:szCs w:val="22"/>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产出指标成本指标</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5.00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auto"/>
                <w:kern w:val="0"/>
                <w:sz w:val="22"/>
                <w:szCs w:val="22"/>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效益（30）</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社会效益　</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经济效益</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20"/>
                <w:rFonts w:hint="eastAsia" w:hAnsi="宋体"/>
                <w:color w:val="auto"/>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可持续影响</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5.00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2"/>
                <w:sz w:val="22"/>
                <w:szCs w:val="22"/>
                <w:u w:val="none"/>
                <w:lang w:val="en-US" w:eastAsia="zh-CN" w:bidi="ar-SA"/>
              </w:rPr>
            </w:pPr>
            <w:r>
              <w:rPr>
                <w:rFonts w:hint="eastAsia" w:ascii="仿宋_GB2312" w:hAnsi="宋体" w:eastAsia="仿宋_GB2312" w:cs="仿宋_GB2312"/>
                <w:i w:val="0"/>
                <w:iCs w:val="0"/>
                <w:color w:val="auto"/>
                <w:kern w:val="0"/>
                <w:sz w:val="22"/>
                <w:szCs w:val="22"/>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满意度指标</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5.00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2"/>
                <w:sz w:val="22"/>
                <w:szCs w:val="22"/>
                <w:u w:val="none"/>
                <w:lang w:val="en-US" w:eastAsia="zh-CN" w:bidi="ar-SA"/>
              </w:rPr>
            </w:pPr>
            <w:r>
              <w:rPr>
                <w:rFonts w:hint="eastAsia" w:ascii="仿宋_GB2312" w:hAnsi="宋体" w:eastAsia="仿宋_GB2312" w:cs="仿宋_GB2312"/>
                <w:i w:val="0"/>
                <w:iCs w:val="0"/>
                <w:color w:val="auto"/>
                <w:kern w:val="0"/>
                <w:sz w:val="22"/>
                <w:szCs w:val="22"/>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预算管理情况（20）</w:t>
            </w:r>
          </w:p>
        </w:tc>
        <w:tc>
          <w:tcPr>
            <w:tcW w:w="12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财务管理（4）</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财务管理制度健全性</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000000"/>
                <w:kern w:val="0"/>
                <w:sz w:val="20"/>
                <w:szCs w:val="20"/>
                <w:u w:val="none"/>
                <w:lang w:val="en-US" w:eastAsia="zh-CN" w:bidi="ar"/>
              </w:rPr>
              <w:t>1.00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资金使用合规性和安全性</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000000"/>
                <w:kern w:val="0"/>
                <w:sz w:val="20"/>
                <w:szCs w:val="20"/>
                <w:u w:val="none"/>
                <w:lang w:val="en-US" w:eastAsia="zh-CN" w:bidi="ar"/>
              </w:rPr>
              <w:t>2.00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会计基础信息完善性</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1.00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资产管理（4）</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资产管理规范性</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000000"/>
                <w:kern w:val="0"/>
                <w:sz w:val="20"/>
                <w:szCs w:val="20"/>
                <w:u w:val="none"/>
                <w:lang w:val="en-US" w:eastAsia="zh-CN" w:bidi="ar"/>
              </w:rPr>
              <w:t>4.00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绩效管理（4）</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绩效管理情况</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000000"/>
                <w:kern w:val="0"/>
                <w:sz w:val="20"/>
                <w:szCs w:val="20"/>
                <w:u w:val="none"/>
                <w:lang w:val="en-US" w:eastAsia="zh-CN" w:bidi="ar"/>
              </w:rPr>
              <w:t>4.00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结转结余率（4）</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2"/>
                <w:sz w:val="22"/>
                <w:szCs w:val="22"/>
                <w:u w:val="none"/>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4.00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2"/>
                <w:sz w:val="22"/>
                <w:szCs w:val="22"/>
                <w:u w:val="none"/>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部门预决算差异率（4）</w:t>
            </w:r>
          </w:p>
        </w:tc>
        <w:tc>
          <w:tcPr>
            <w:tcW w:w="17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2"/>
                <w:sz w:val="22"/>
                <w:szCs w:val="22"/>
                <w:u w:val="none"/>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4.00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2"/>
                <w:sz w:val="22"/>
                <w:szCs w:val="22"/>
                <w:u w:val="none"/>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6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合计</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100.00</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rPr>
            </w:pPr>
            <w:r>
              <w:rPr>
                <w:rFonts w:hint="eastAsia" w:ascii="仿宋_GB2312" w:hAnsi="宋体" w:eastAsia="仿宋_GB2312" w:cs="仿宋_GB2312"/>
                <w:i w:val="0"/>
                <w:iCs w:val="0"/>
                <w:color w:val="auto"/>
                <w:kern w:val="0"/>
                <w:sz w:val="22"/>
                <w:szCs w:val="22"/>
                <w:u w:val="none"/>
                <w:lang w:val="en-US" w:eastAsia="zh-CN" w:bidi="ar"/>
              </w:rPr>
              <w:t>91.80</w:t>
            </w:r>
          </w:p>
        </w:tc>
      </w:tr>
    </w:tbl>
    <w:p>
      <w:pPr>
        <w:keepNext w:val="0"/>
        <w:keepLines w:val="0"/>
        <w:pageBreakBefore w:val="0"/>
        <w:numPr>
          <w:ilvl w:val="0"/>
          <w:numId w:val="6"/>
        </w:numPr>
        <w:kinsoku/>
        <w:wordWrap/>
        <w:overflowPunct/>
        <w:topLinePunct w:val="0"/>
        <w:autoSpaceDE/>
        <w:autoSpaceDN/>
        <w:bidi w:val="0"/>
        <w:adjustRightInd/>
        <w:spacing w:line="360" w:lineRule="auto"/>
        <w:ind w:left="0" w:leftChars="0" w:firstLine="640" w:firstLineChars="200"/>
        <w:textAlignment w:val="auto"/>
        <w:outlineLvl w:val="1"/>
        <w:rPr>
          <w:rFonts w:hint="eastAsia" w:ascii="楷体_GB2312" w:eastAsia="楷体_GB2312"/>
          <w:b w:val="0"/>
          <w:bCs w:val="0"/>
          <w:sz w:val="32"/>
          <w:szCs w:val="32"/>
        </w:rPr>
      </w:pPr>
      <w:bookmarkStart w:id="26" w:name="_Toc5861"/>
      <w:r>
        <w:rPr>
          <w:rFonts w:hint="eastAsia" w:ascii="楷体_GB2312" w:eastAsia="楷体_GB2312"/>
          <w:b w:val="0"/>
          <w:bCs w:val="0"/>
          <w:sz w:val="32"/>
          <w:szCs w:val="32"/>
        </w:rPr>
        <w:t>存在的问题及原因分析</w:t>
      </w:r>
      <w:bookmarkEnd w:id="26"/>
    </w:p>
    <w:p>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textAlignment w:val="auto"/>
        <w:outlineLvl w:val="9"/>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通过本次绩效评价，发现个别项目存在预算绩效指标设置上可量化程度不够，指标设置不合理，以及项目执行过程中绩效目标未及时矫正的情况。主要原因是对预算绩效管理认识水平不高，对绩效目标和指标理解不到位。</w:t>
      </w:r>
    </w:p>
    <w:p>
      <w:pPr>
        <w:keepNext w:val="0"/>
        <w:keepLines w:val="0"/>
        <w:pageBreakBefore w:val="0"/>
        <w:kinsoku/>
        <w:wordWrap/>
        <w:overflowPunct/>
        <w:topLinePunct w:val="0"/>
        <w:autoSpaceDE/>
        <w:autoSpaceDN/>
        <w:bidi w:val="0"/>
        <w:adjustRightInd/>
        <w:spacing w:line="360" w:lineRule="auto"/>
        <w:ind w:firstLine="640" w:firstLineChars="200"/>
        <w:textAlignment w:val="auto"/>
        <w:outlineLvl w:val="0"/>
        <w:rPr>
          <w:rFonts w:hint="eastAsia" w:ascii="仿宋_GB2312" w:hAnsi="宋体" w:eastAsia="仿宋_GB2312" w:cs="宋体"/>
          <w:color w:val="000000"/>
          <w:kern w:val="0"/>
          <w:sz w:val="32"/>
          <w:szCs w:val="32"/>
          <w:highlight w:val="none"/>
        </w:rPr>
      </w:pPr>
      <w:bookmarkStart w:id="27" w:name="_Toc8552"/>
      <w:bookmarkStart w:id="28" w:name="_Toc20259"/>
      <w:r>
        <w:rPr>
          <w:rFonts w:hint="eastAsia" w:ascii="黑体" w:hAnsi="黑体" w:eastAsia="黑体" w:cs="宋体"/>
          <w:color w:val="000000"/>
          <w:kern w:val="0"/>
          <w:sz w:val="32"/>
          <w:szCs w:val="32"/>
          <w:highlight w:val="none"/>
        </w:rPr>
        <w:t>六、措施建议</w:t>
      </w:r>
      <w:bookmarkEnd w:id="27"/>
      <w:bookmarkEnd w:id="28"/>
    </w:p>
    <w:p>
      <w:pPr>
        <w:keepNext w:val="0"/>
        <w:keepLines w:val="0"/>
        <w:pageBreakBefore w:val="0"/>
        <w:kinsoku/>
        <w:wordWrap/>
        <w:overflowPunct/>
        <w:topLinePunct w:val="0"/>
        <w:autoSpaceDE/>
        <w:autoSpaceDN/>
        <w:bidi w:val="0"/>
        <w:adjustRightInd/>
        <w:spacing w:before="0" w:beforeLines="0" w:after="0" w:afterLines="0" w:line="360" w:lineRule="auto"/>
        <w:ind w:firstLine="640" w:firstLineChars="200"/>
        <w:jc w:val="left"/>
        <w:textAlignment w:val="auto"/>
        <w:rPr>
          <w:rFonts w:hint="eastAsia" w:ascii="仿宋_GB2312" w:hAnsi="Cambria" w:eastAsia="仿宋_GB2312" w:cs="Times New Roman"/>
          <w:b w:val="0"/>
          <w:sz w:val="32"/>
          <w:szCs w:val="32"/>
          <w:lang w:val="en-US" w:eastAsia="zh-CN"/>
        </w:rPr>
      </w:pPr>
      <w:r>
        <w:rPr>
          <w:rFonts w:hint="eastAsia" w:ascii="仿宋_GB2312" w:hAnsi="Cambria" w:eastAsia="仿宋_GB2312" w:cs="Times New Roman"/>
          <w:b w:val="0"/>
          <w:sz w:val="32"/>
          <w:szCs w:val="32"/>
          <w:lang w:val="en-US" w:eastAsia="zh-CN"/>
        </w:rPr>
        <w:t>（一）增强预算绩效管理意识，设置项目绩效目标应清晰、明确，针对预算和实施内容明确解决问题、发挥作用，产生效益和效果，以及对今后相关工作产生影响。</w:t>
      </w:r>
    </w:p>
    <w:p>
      <w:pPr>
        <w:keepNext w:val="0"/>
        <w:keepLines w:val="0"/>
        <w:pageBreakBefore w:val="0"/>
        <w:kinsoku/>
        <w:wordWrap/>
        <w:overflowPunct/>
        <w:topLinePunct w:val="0"/>
        <w:autoSpaceDE/>
        <w:autoSpaceDN/>
        <w:bidi w:val="0"/>
        <w:adjustRightInd/>
        <w:spacing w:before="0" w:beforeLines="0" w:after="0" w:afterLines="0" w:line="360" w:lineRule="auto"/>
        <w:ind w:firstLine="640" w:firstLineChars="200"/>
        <w:jc w:val="left"/>
        <w:textAlignment w:val="auto"/>
        <w:rPr>
          <w:rFonts w:hint="eastAsia" w:ascii="仿宋_GB2312" w:hAnsi="Cambria" w:eastAsia="仿宋_GB2312" w:cs="Times New Roman"/>
          <w:b w:val="0"/>
          <w:sz w:val="32"/>
          <w:szCs w:val="32"/>
          <w:lang w:val="en-US" w:eastAsia="zh-CN"/>
        </w:rPr>
      </w:pPr>
      <w:r>
        <w:rPr>
          <w:rFonts w:hint="eastAsia" w:ascii="仿宋_GB2312" w:hAnsi="Cambria" w:eastAsia="仿宋_GB2312" w:cs="Times New Roman"/>
          <w:b w:val="0"/>
          <w:sz w:val="32"/>
          <w:szCs w:val="32"/>
          <w:lang w:val="en-US" w:eastAsia="zh-CN"/>
        </w:rPr>
        <w:t>（二）加强对绩效指标体系的理解，设置产出指标要加强指标要素凝练，如质量指标应明确具体质量标准。社会效益指标要与项目内容密切相关。在预算执行中发生绩效目标偏离情况及时进行矫正。</w:t>
      </w:r>
    </w:p>
    <w:p>
      <w:pPr>
        <w:keepNext w:val="0"/>
        <w:keepLines w:val="0"/>
        <w:pageBreakBefore w:val="0"/>
        <w:kinsoku/>
        <w:wordWrap/>
        <w:overflowPunct/>
        <w:topLinePunct w:val="0"/>
        <w:autoSpaceDE/>
        <w:autoSpaceDN/>
        <w:bidi w:val="0"/>
        <w:adjustRightInd/>
        <w:spacing w:line="360" w:lineRule="auto"/>
        <w:ind w:firstLine="640" w:firstLineChars="200"/>
        <w:textAlignment w:val="auto"/>
        <w:outlineLvl w:val="0"/>
        <w:rPr>
          <w:rFonts w:hint="eastAsia" w:ascii="黑体" w:hAnsi="黑体" w:eastAsia="黑体" w:cs="宋体"/>
          <w:color w:val="000000"/>
          <w:kern w:val="0"/>
          <w:sz w:val="32"/>
          <w:szCs w:val="32"/>
          <w:highlight w:val="none"/>
          <w:lang w:val="en-US" w:eastAsia="zh-CN"/>
        </w:rPr>
      </w:pPr>
      <w:bookmarkStart w:id="29" w:name="_Toc29876"/>
      <w:bookmarkStart w:id="30" w:name="_Toc23123"/>
      <w:r>
        <w:rPr>
          <w:rFonts w:hint="eastAsia" w:ascii="黑体" w:hAnsi="黑体" w:eastAsia="黑体" w:cs="宋体"/>
          <w:color w:val="000000"/>
          <w:kern w:val="0"/>
          <w:sz w:val="32"/>
          <w:szCs w:val="32"/>
          <w:highlight w:val="none"/>
        </w:rPr>
        <w:t>七、附</w:t>
      </w:r>
      <w:bookmarkEnd w:id="29"/>
      <w:bookmarkEnd w:id="30"/>
      <w:r>
        <w:rPr>
          <w:rFonts w:hint="eastAsia" w:ascii="黑体" w:hAnsi="黑体" w:eastAsia="黑体" w:cs="宋体"/>
          <w:color w:val="000000"/>
          <w:kern w:val="0"/>
          <w:sz w:val="32"/>
          <w:szCs w:val="32"/>
          <w:highlight w:val="none"/>
          <w:lang w:val="en-US" w:eastAsia="zh-CN"/>
        </w:rPr>
        <w:t>表</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val="en-US" w:eastAsia="zh-CN"/>
        </w:rPr>
        <w:t>表</w:t>
      </w:r>
    </w:p>
    <w:p>
      <w:pPr>
        <w:pStyle w:val="6"/>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6"/>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pgNumType w:fmt="decimal"/>
          <w:cols w:space="425" w:num="1"/>
          <w:docGrid w:type="lines" w:linePitch="312" w:charSpace="0"/>
        </w:sectPr>
      </w:pPr>
    </w:p>
    <w:tbl>
      <w:tblPr>
        <w:tblStyle w:val="14"/>
        <w:tblW w:w="1395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0"/>
        <w:gridCol w:w="1260"/>
        <w:gridCol w:w="1428"/>
        <w:gridCol w:w="1716"/>
        <w:gridCol w:w="2040"/>
        <w:gridCol w:w="960"/>
        <w:gridCol w:w="960"/>
        <w:gridCol w:w="1476"/>
        <w:gridCol w:w="28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13956"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b/>
                <w:bCs/>
                <w:i w:val="0"/>
                <w:iCs w:val="0"/>
                <w:color w:val="000000"/>
                <w:kern w:val="0"/>
                <w:sz w:val="28"/>
                <w:szCs w:val="28"/>
                <w:u w:val="none"/>
                <w:lang w:val="en-US" w:eastAsia="zh-CN" w:bidi="ar"/>
              </w:rPr>
            </w:pPr>
            <w:r>
              <w:rPr>
                <w:rFonts w:hint="eastAsia" w:ascii="黑体" w:hAnsi="黑体" w:eastAsia="黑体" w:cs="黑体"/>
                <w:b/>
                <w:bCs/>
                <w:i w:val="0"/>
                <w:iCs w:val="0"/>
                <w:color w:val="000000"/>
                <w:kern w:val="0"/>
                <w:sz w:val="28"/>
                <w:szCs w:val="28"/>
                <w:u w:val="none"/>
                <w:lang w:val="en-US" w:eastAsia="zh-CN" w:bidi="ar"/>
              </w:rPr>
              <w:t>附件：</w:t>
            </w:r>
          </w:p>
          <w:p>
            <w:pPr>
              <w:keepNext w:val="0"/>
              <w:keepLines w:val="0"/>
              <w:widowControl/>
              <w:suppressLineNumbers w:val="0"/>
              <w:jc w:val="center"/>
              <w:textAlignment w:val="center"/>
              <w:rPr>
                <w:rFonts w:ascii="仿宋_GB2312" w:hAnsi="宋体" w:eastAsia="仿宋_GB2312" w:cs="仿宋_GB2312"/>
                <w:b/>
                <w:bCs/>
                <w:i w:val="0"/>
                <w:iCs w:val="0"/>
                <w:color w:val="000000"/>
                <w:sz w:val="52"/>
                <w:szCs w:val="52"/>
                <w:u w:val="none"/>
              </w:rPr>
            </w:pPr>
            <w:r>
              <w:rPr>
                <w:rFonts w:hint="eastAsia" w:ascii="仿宋_GB2312" w:hAnsi="宋体" w:eastAsia="仿宋_GB2312" w:cs="仿宋_GB2312"/>
                <w:b/>
                <w:bCs/>
                <w:i w:val="0"/>
                <w:iCs w:val="0"/>
                <w:color w:val="000000"/>
                <w:kern w:val="0"/>
                <w:sz w:val="44"/>
                <w:szCs w:val="44"/>
                <w:u w:val="none"/>
                <w:lang w:val="en-US" w:eastAsia="zh-CN" w:bidi="ar"/>
              </w:rPr>
              <w:t>2023年部门整体绩效评价指标体系评分表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95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一级指标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二级指标　</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预算数（万元）</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执行数（万元）</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预算执行率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分值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得分</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指标解释</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当年预算执行情况（20）</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资金总体</w:t>
            </w:r>
          </w:p>
        </w:tc>
        <w:tc>
          <w:tcPr>
            <w:tcW w:w="1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5,541.27</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5,511.50</w:t>
            </w:r>
          </w:p>
        </w:tc>
        <w:tc>
          <w:tcPr>
            <w:tcW w:w="2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99.46%</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19.8</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部门全年执行数与全年预算数的比率。资金总体=基本支出+项目支出+其他</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①得分一档最高不能超过该指标分值上限（20分）。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2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28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基本支出</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4,784.55</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4,757.96</w:t>
            </w:r>
          </w:p>
        </w:tc>
        <w:tc>
          <w:tcPr>
            <w:tcW w:w="2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项目支出</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756.72</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753.53</w:t>
            </w:r>
          </w:p>
        </w:tc>
        <w:tc>
          <w:tcPr>
            <w:tcW w:w="2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其他</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0</w:t>
            </w:r>
          </w:p>
        </w:tc>
        <w:tc>
          <w:tcPr>
            <w:tcW w:w="2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95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一级指标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二级指标　</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三级指标　</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指标值</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完成值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分值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得分</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指标解释</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整体绩效目标实现情况（60）</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产出（30）</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产出指标数量指标执行数</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6套</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6套</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28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产出指标质量指标设备稳定性　</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≥95</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≥95</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产出指标时效指标完成效率　</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产出指标时效指标完成效率　</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按时完成项目　</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产出指标成本指标</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产出指标成本指标</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项目支出预算数756.72万元，项目支出决算数753.53万元。</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效果（30）</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社会效益　</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保障检察工作需要，提高办公效率，满足四大检察业务办案需要，提高检察机关司法公信力。　</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保障检察工作需要，提高办公效率，满足四大检察业务办案需要，提高检察机关司法公信力。　</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28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经济效益</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保证检察院正常履行检察职能</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保证检察院正常履行检察职能</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w:t>
            </w: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可持续影响</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优化检察院网络环境，保障检察业务高效开展</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优化检察院网络环境，保障检察业务高效开展</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满意度指标</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提升群众对检察工作满意度。</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群众对检察工作满意度提升</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95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一级指标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二级指标</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三级指标</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指标值</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完成值</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分值</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得分</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指标解释</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预算管理情况（20）</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财务管理（4）</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财务管理制度健全性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各项制度健全、完整、合规；会计核算制度完整、合规</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门头沟检察院预算资金管理办法、绩效跟踪管理办法、资产管理办法等各项制度健全；部门内部财务管理制度、会计核算制度完整、合规。</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财务管理制度健全性：</w:t>
            </w:r>
            <w:r>
              <w:rPr>
                <w:rStyle w:val="20"/>
                <w:rFonts w:hAnsi="宋体"/>
                <w:lang w:val="en-US" w:eastAsia="zh-CN" w:bidi="ar"/>
              </w:rPr>
              <w:t>部门（单位）为加强财务管理、规范财务行为而制定的管理制度。</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资金使用合规性和安全性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财政资金支出合规、安全</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门头沟检察院2023年度资金支出符合国家财经法规和财务管理制度规定以及有关专项资金管理办法的规定；资金的拨付审批程序和手续齐全；各项支出均符合部门预算批复的用途；不存在截留、挤占、挪用情况。</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资金使用合规性和安全性：</w:t>
            </w:r>
            <w:r>
              <w:rPr>
                <w:rStyle w:val="20"/>
                <w:rFonts w:hAnsi="宋体"/>
                <w:lang w:val="en-US" w:eastAsia="zh-CN" w:bidi="ar"/>
              </w:rPr>
              <w:t>部门（单位）使用预算资金是否符合相关的预算财务管理制度的规定，是否符合相关规定的开支范围，用以反映考核部门（单位）预算资金的规范运行和安全运行情况。</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会计基础信息完善性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会计基础信息完善程度　</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基础数据信息和会计信息资料真实、完整、准确　</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会计基础信息完善性：</w:t>
            </w:r>
            <w:r>
              <w:rPr>
                <w:rStyle w:val="20"/>
                <w:rFonts w:hAnsi="宋体"/>
                <w:lang w:val="en-US" w:eastAsia="zh-CN" w:bidi="ar"/>
              </w:rPr>
              <w:t>部门（单位）会计基础信息情况。</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资产管理（4）</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资产管理规范性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国有资产使用、保管、处置程序合规性</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资产管理制度健全；各项资产使用规范，不存在未经批准擅自出租、出借资产行为；国有资产处置均按照北京市财政相关要求办理，不存在不按要求进行报批或资产不公开处置行为</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资产管理规范性：</w:t>
            </w:r>
            <w:r>
              <w:rPr>
                <w:rStyle w:val="20"/>
                <w:rFonts w:hAnsi="宋体"/>
                <w:lang w:val="en-US" w:eastAsia="zh-CN" w:bidi="ar"/>
              </w:rPr>
              <w:t>部门（单位）的资产是否保持安全完整，资产配置是否合理，资产使用和资产处理是否规范，用以反映和考核部门（单位）资产管理的整体水平。</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他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绩效管理（4）</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绩效管理情况</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绩效管理信息的汇总和应用情况。</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门头沟检察院对绩效信息及时进行了汇总分析整理，项目执行过程中偏离绩效目标情况存在矫正不及时问题。</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绩效管理情况：</w:t>
            </w:r>
            <w:r>
              <w:rPr>
                <w:rStyle w:val="20"/>
                <w:rFonts w:hAnsi="宋体"/>
                <w:lang w:val="en-US" w:eastAsia="zh-CN" w:bidi="ar"/>
              </w:rPr>
              <w:t>考核部门（单位）在绩效管理信息的汇总和应用情况。</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指标　</w:t>
            </w:r>
          </w:p>
        </w:tc>
        <w:tc>
          <w:tcPr>
            <w:tcW w:w="3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2022年</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2023年</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分值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得分</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指标解释</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结转结余率（4）</w:t>
            </w:r>
          </w:p>
        </w:tc>
        <w:tc>
          <w:tcPr>
            <w:tcW w:w="31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4.26%</w:t>
            </w:r>
          </w:p>
        </w:tc>
        <w:tc>
          <w:tcPr>
            <w:tcW w:w="2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0.54%</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结转结余率=结转结余总额/支出预算数×100%。结转结余总额：部门（单位）本年度的结转资金与结余资金之和。</w:t>
            </w:r>
          </w:p>
        </w:tc>
        <w:tc>
          <w:tcPr>
            <w:tcW w:w="28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31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2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c>
          <w:tcPr>
            <w:tcW w:w="28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部门预决算差异率（4）</w:t>
            </w:r>
          </w:p>
        </w:tc>
        <w:tc>
          <w:tcPr>
            <w:tcW w:w="3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-4.26%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-0.54%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通过年度部门决算与年初部门预算对比，对部门的年度支出情况进行考核，衡量部门预算的约束力。</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合计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91.8</w:t>
            </w:r>
          </w:p>
        </w:tc>
        <w:tc>
          <w:tcPr>
            <w:tcW w:w="43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r>
    </w:tbl>
    <w:p>
      <w:pPr>
        <w:rPr>
          <w:rFonts w:hint="default"/>
          <w:lang w:val="en-US" w:eastAsia="zh-CN"/>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Leelawadee UI">
    <w:panose1 w:val="020B0502040204020203"/>
    <w:charset w:val="00"/>
    <w:family w:val="swiss"/>
    <w:pitch w:val="default"/>
    <w:sig w:usb0="83000003" w:usb1="00000000" w:usb2="00010000" w:usb3="00000001" w:csb0="000101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6CDBC"/>
    <w:multiLevelType w:val="singleLevel"/>
    <w:tmpl w:val="83B6CDBC"/>
    <w:lvl w:ilvl="0" w:tentative="0">
      <w:start w:val="2"/>
      <w:numFmt w:val="chineseCounting"/>
      <w:suff w:val="nothing"/>
      <w:lvlText w:val="（%1）"/>
      <w:lvlJc w:val="left"/>
      <w:rPr>
        <w:rFonts w:hint="eastAsia"/>
      </w:rPr>
    </w:lvl>
  </w:abstractNum>
  <w:abstractNum w:abstractNumId="1">
    <w:nsid w:val="97AF7A6D"/>
    <w:multiLevelType w:val="singleLevel"/>
    <w:tmpl w:val="97AF7A6D"/>
    <w:lvl w:ilvl="0" w:tentative="0">
      <w:start w:val="1"/>
      <w:numFmt w:val="chineseCounting"/>
      <w:suff w:val="nothing"/>
      <w:lvlText w:val="（%1）"/>
      <w:lvlJc w:val="left"/>
      <w:rPr>
        <w:rFonts w:hint="eastAsia"/>
      </w:rPr>
    </w:lvl>
  </w:abstractNum>
  <w:abstractNum w:abstractNumId="2">
    <w:nsid w:val="D36EDADA"/>
    <w:multiLevelType w:val="singleLevel"/>
    <w:tmpl w:val="D36EDADA"/>
    <w:lvl w:ilvl="0" w:tentative="0">
      <w:start w:val="2"/>
      <w:numFmt w:val="decimal"/>
      <w:suff w:val="nothing"/>
      <w:lvlText w:val="%1."/>
      <w:lvlJc w:val="left"/>
    </w:lvl>
  </w:abstractNum>
  <w:abstractNum w:abstractNumId="3">
    <w:nsid w:val="E95799AC"/>
    <w:multiLevelType w:val="singleLevel"/>
    <w:tmpl w:val="E95799AC"/>
    <w:lvl w:ilvl="0" w:tentative="0">
      <w:start w:val="2"/>
      <w:numFmt w:val="chineseCounting"/>
      <w:suff w:val="nothing"/>
      <w:lvlText w:val="（%1）"/>
      <w:lvlJc w:val="left"/>
      <w:rPr>
        <w:rFonts w:hint="eastAsia"/>
      </w:rPr>
    </w:lvl>
  </w:abstractNum>
  <w:abstractNum w:abstractNumId="4">
    <w:nsid w:val="036FEE7D"/>
    <w:multiLevelType w:val="singleLevel"/>
    <w:tmpl w:val="036FEE7D"/>
    <w:lvl w:ilvl="0" w:tentative="0">
      <w:start w:val="3"/>
      <w:numFmt w:val="decimal"/>
      <w:suff w:val="nothing"/>
      <w:lvlText w:val="%1."/>
      <w:lvlJc w:val="left"/>
    </w:lvl>
  </w:abstractNum>
  <w:abstractNum w:abstractNumId="5">
    <w:nsid w:val="2B1202CD"/>
    <w:multiLevelType w:val="singleLevel"/>
    <w:tmpl w:val="2B1202CD"/>
    <w:lvl w:ilvl="0" w:tentative="0">
      <w:start w:val="3"/>
      <w:numFmt w:val="chineseCounting"/>
      <w:suff w:val="nothing"/>
      <w:lvlText w:val="%1、"/>
      <w:lvlJc w:val="left"/>
      <w:rPr>
        <w:rFonts w:hint="eastAsia"/>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审计ljh    妙心萌多">
    <w15:presenceInfo w15:providerId="WPS Office" w15:userId="23015441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000000"/>
    <w:rsid w:val="045A1585"/>
    <w:rsid w:val="04906AE6"/>
    <w:rsid w:val="05CA7B12"/>
    <w:rsid w:val="05D80BEE"/>
    <w:rsid w:val="07215ACA"/>
    <w:rsid w:val="09555486"/>
    <w:rsid w:val="0A614CC5"/>
    <w:rsid w:val="0AA7481D"/>
    <w:rsid w:val="0B09160F"/>
    <w:rsid w:val="0B691BA8"/>
    <w:rsid w:val="0C1072D1"/>
    <w:rsid w:val="0CD92CA7"/>
    <w:rsid w:val="0D9B45AE"/>
    <w:rsid w:val="0FDB7A72"/>
    <w:rsid w:val="1150600B"/>
    <w:rsid w:val="12061DA2"/>
    <w:rsid w:val="130A36BC"/>
    <w:rsid w:val="1374694B"/>
    <w:rsid w:val="15724A80"/>
    <w:rsid w:val="18A46014"/>
    <w:rsid w:val="196B2061"/>
    <w:rsid w:val="1AE24813"/>
    <w:rsid w:val="1BE046D5"/>
    <w:rsid w:val="1C9345C7"/>
    <w:rsid w:val="1D2E13A9"/>
    <w:rsid w:val="1D2F32ED"/>
    <w:rsid w:val="1DF65079"/>
    <w:rsid w:val="1E474B1E"/>
    <w:rsid w:val="1E6A0224"/>
    <w:rsid w:val="1EA01E32"/>
    <w:rsid w:val="1F2A36C6"/>
    <w:rsid w:val="1F6D1054"/>
    <w:rsid w:val="234A2D6A"/>
    <w:rsid w:val="23542216"/>
    <w:rsid w:val="275172EA"/>
    <w:rsid w:val="27D456E7"/>
    <w:rsid w:val="2AAB7D8D"/>
    <w:rsid w:val="2C356AC7"/>
    <w:rsid w:val="2DC66B86"/>
    <w:rsid w:val="32A0771A"/>
    <w:rsid w:val="336F58E5"/>
    <w:rsid w:val="394E6260"/>
    <w:rsid w:val="3D524314"/>
    <w:rsid w:val="3E897908"/>
    <w:rsid w:val="3F156852"/>
    <w:rsid w:val="40C6317D"/>
    <w:rsid w:val="40E51BFB"/>
    <w:rsid w:val="42ED51B2"/>
    <w:rsid w:val="437E6FAD"/>
    <w:rsid w:val="468034F3"/>
    <w:rsid w:val="49787384"/>
    <w:rsid w:val="4AF54187"/>
    <w:rsid w:val="4B520BF6"/>
    <w:rsid w:val="4EC015B1"/>
    <w:rsid w:val="4F6E2D92"/>
    <w:rsid w:val="52DA2DD4"/>
    <w:rsid w:val="534560C0"/>
    <w:rsid w:val="537D280E"/>
    <w:rsid w:val="585039A6"/>
    <w:rsid w:val="58B442C6"/>
    <w:rsid w:val="5CEB56BF"/>
    <w:rsid w:val="5F4E6765"/>
    <w:rsid w:val="62443A91"/>
    <w:rsid w:val="63B73F6E"/>
    <w:rsid w:val="668A09CB"/>
    <w:rsid w:val="686115A1"/>
    <w:rsid w:val="68815564"/>
    <w:rsid w:val="6C9102FF"/>
    <w:rsid w:val="6CF10CE8"/>
    <w:rsid w:val="6D216AA7"/>
    <w:rsid w:val="6DA40BC9"/>
    <w:rsid w:val="74C07CAE"/>
    <w:rsid w:val="7610431D"/>
    <w:rsid w:val="77D1246D"/>
    <w:rsid w:val="7AA43868"/>
    <w:rsid w:val="7F432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autoRedefine/>
    <w:qFormat/>
    <w:uiPriority w:val="9"/>
    <w:pPr>
      <w:spacing w:line="600" w:lineRule="exact"/>
      <w:ind w:firstLine="640"/>
      <w:outlineLvl w:val="0"/>
    </w:pPr>
    <w:rPr>
      <w:rFonts w:ascii="黑体" w:hAnsi="黑体" w:eastAsia="黑体" w:cs="宋体"/>
      <w:color w:val="000000"/>
      <w:kern w:val="0"/>
    </w:rPr>
  </w:style>
  <w:style w:type="paragraph" w:styleId="5">
    <w:name w:val="heading 4"/>
    <w:basedOn w:val="1"/>
    <w:next w:val="1"/>
    <w:autoRedefine/>
    <w:qFormat/>
    <w:uiPriority w:val="0"/>
    <w:pPr>
      <w:keepNext/>
      <w:keepLines/>
      <w:spacing w:before="280" w:after="290" w:line="372" w:lineRule="auto"/>
      <w:outlineLvl w:val="3"/>
    </w:pPr>
    <w:rPr>
      <w:rFonts w:ascii="Cambria" w:hAnsi="Cambria" w:cs="Cambria"/>
      <w:b/>
      <w:bCs/>
      <w:sz w:val="28"/>
      <w:szCs w:val="28"/>
    </w:rPr>
  </w:style>
  <w:style w:type="character" w:default="1" w:styleId="15">
    <w:name w:val="Default Paragraph Font"/>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2">
    <w:name w:val="Title"/>
    <w:basedOn w:val="1"/>
    <w:next w:val="3"/>
    <w:autoRedefine/>
    <w:qFormat/>
    <w:uiPriority w:val="0"/>
    <w:pPr>
      <w:spacing w:before="240" w:after="60"/>
      <w:jc w:val="center"/>
      <w:outlineLvl w:val="0"/>
    </w:pPr>
    <w:rPr>
      <w:rFonts w:ascii="Cambria" w:hAnsi="Cambria"/>
      <w:b/>
      <w:bCs/>
      <w:sz w:val="32"/>
      <w:szCs w:val="32"/>
    </w:rPr>
  </w:style>
  <w:style w:type="paragraph" w:styleId="3">
    <w:name w:val="Body Text Indent"/>
    <w:basedOn w:val="1"/>
    <w:next w:val="1"/>
    <w:autoRedefine/>
    <w:semiHidden/>
    <w:unhideWhenUsed/>
    <w:qFormat/>
    <w:uiPriority w:val="99"/>
    <w:pPr>
      <w:spacing w:after="120"/>
      <w:ind w:left="420" w:leftChars="200"/>
    </w:pPr>
  </w:style>
  <w:style w:type="paragraph" w:styleId="6">
    <w:name w:val="Normal Indent"/>
    <w:basedOn w:val="1"/>
    <w:next w:val="1"/>
    <w:autoRedefine/>
    <w:qFormat/>
    <w:uiPriority w:val="0"/>
    <w:pPr>
      <w:ind w:firstLine="200" w:firstLineChars="200"/>
    </w:pPr>
  </w:style>
  <w:style w:type="paragraph" w:styleId="7">
    <w:name w:val="annotation text"/>
    <w:basedOn w:val="1"/>
    <w:qFormat/>
    <w:uiPriority w:val="0"/>
    <w:pPr>
      <w:jc w:val="left"/>
    </w:pPr>
  </w:style>
  <w:style w:type="paragraph" w:styleId="8">
    <w:name w:val="Body Text"/>
    <w:basedOn w:val="1"/>
    <w:next w:val="9"/>
    <w:autoRedefine/>
    <w:qFormat/>
    <w:uiPriority w:val="0"/>
    <w:pPr>
      <w:spacing w:before="0" w:after="140" w:line="276" w:lineRule="auto"/>
    </w:pPr>
  </w:style>
  <w:style w:type="paragraph" w:styleId="9">
    <w:name w:val="Body Text First Indent"/>
    <w:basedOn w:val="8"/>
    <w:autoRedefine/>
    <w:qFormat/>
    <w:uiPriority w:val="0"/>
    <w:pPr>
      <w:widowControl w:val="0"/>
      <w:spacing w:before="0" w:after="140" w:line="276" w:lineRule="auto"/>
      <w:ind w:left="0" w:right="0" w:firstLine="100" w:firstLineChars="100"/>
      <w:jc w:val="both"/>
    </w:pPr>
    <w:rPr>
      <w:rFonts w:ascii="Calibri" w:hAnsi="Calibri" w:eastAsia="宋体" w:cs="Times New Roman"/>
      <w:kern w:val="2"/>
      <w:sz w:val="21"/>
      <w:szCs w:val="24"/>
      <w:lang w:val="en-US" w:eastAsia="zh-CN" w:bidi="ar-SA"/>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autoRedefine/>
    <w:qFormat/>
    <w:uiPriority w:val="0"/>
  </w:style>
  <w:style w:type="paragraph" w:styleId="13">
    <w:name w:val="toc 2"/>
    <w:basedOn w:val="1"/>
    <w:next w:val="1"/>
    <w:autoRedefine/>
    <w:qFormat/>
    <w:uiPriority w:val="0"/>
    <w:pPr>
      <w:ind w:left="420" w:leftChars="200"/>
    </w:pPr>
  </w:style>
  <w:style w:type="paragraph" w:customStyle="1" w:styleId="16">
    <w:name w:val="WPSOffice手动目录 1"/>
    <w:autoRedefine/>
    <w:qFormat/>
    <w:uiPriority w:val="0"/>
    <w:pPr>
      <w:ind w:leftChars="0"/>
    </w:pPr>
    <w:rPr>
      <w:rFonts w:asciiTheme="minorHAnsi" w:hAnsiTheme="minorHAnsi" w:eastAsiaTheme="minorEastAsia" w:cstheme="minorBidi"/>
      <w:sz w:val="20"/>
      <w:szCs w:val="20"/>
    </w:rPr>
  </w:style>
  <w:style w:type="paragraph" w:customStyle="1" w:styleId="17">
    <w:name w:val="WPSOffice手动目录 2"/>
    <w:autoRedefine/>
    <w:qFormat/>
    <w:uiPriority w:val="0"/>
    <w:pPr>
      <w:ind w:leftChars="200"/>
    </w:pPr>
    <w:rPr>
      <w:rFonts w:asciiTheme="minorHAnsi" w:hAnsiTheme="minorHAnsi" w:eastAsiaTheme="minorEastAsia" w:cstheme="minorBidi"/>
      <w:sz w:val="20"/>
      <w:szCs w:val="20"/>
    </w:rPr>
  </w:style>
  <w:style w:type="character" w:customStyle="1" w:styleId="18">
    <w:name w:val="font21"/>
    <w:basedOn w:val="15"/>
    <w:autoRedefine/>
    <w:qFormat/>
    <w:uiPriority w:val="0"/>
    <w:rPr>
      <w:rFonts w:hint="eastAsia" w:ascii="仿宋_GB2312" w:eastAsia="仿宋_GB2312" w:cs="仿宋_GB2312"/>
      <w:color w:val="000000"/>
      <w:sz w:val="20"/>
      <w:szCs w:val="20"/>
      <w:u w:val="none"/>
    </w:rPr>
  </w:style>
  <w:style w:type="character" w:customStyle="1" w:styleId="19">
    <w:name w:val="font11"/>
    <w:basedOn w:val="15"/>
    <w:autoRedefine/>
    <w:qFormat/>
    <w:uiPriority w:val="0"/>
    <w:rPr>
      <w:rFonts w:hint="eastAsia" w:ascii="宋体" w:hAnsi="宋体" w:eastAsia="宋体" w:cs="宋体"/>
      <w:color w:val="000000"/>
      <w:sz w:val="18"/>
      <w:szCs w:val="18"/>
      <w:u w:val="none"/>
    </w:rPr>
  </w:style>
  <w:style w:type="character" w:customStyle="1" w:styleId="20">
    <w:name w:val="font31"/>
    <w:basedOn w:val="15"/>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8740</Words>
  <Characters>9322</Characters>
  <Lines>0</Lines>
  <Paragraphs>0</Paragraphs>
  <TotalTime>2</TotalTime>
  <ScaleCrop>false</ScaleCrop>
  <LinksUpToDate>false</LinksUpToDate>
  <CharactersWithSpaces>9415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2024-04-25T02:56:00Z</dcterms:created>
  <dc:creator>籣</dc:creator>
  <cp:lastModifiedBy>方岩</cp:lastModifiedBy>
  <dcterms:modified xsi:type="dcterms:W3CDTF">2024-05-14T08:55:40Z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9E32CAC3AC024C42802C8A36ACA12483_12</vt:lpwstr>
  </property>
</Properties>
</file>