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华文中宋" w:hAnsi="华文中宋" w:eastAsia="华文中宋" w:cs="华文中宋"/>
          <w:sz w:val="44"/>
          <w:szCs w:val="44"/>
          <w:lang w:eastAsia="zh-CN"/>
        </w:rPr>
      </w:pPr>
      <w:bookmarkStart w:id="0" w:name="_Toc20248"/>
      <w:bookmarkStart w:id="1" w:name="_Toc31230"/>
      <w:r>
        <w:rPr>
          <w:rFonts w:hint="eastAsia" w:ascii="华文中宋" w:hAnsi="华文中宋" w:eastAsia="华文中宋" w:cs="华文中宋"/>
          <w:sz w:val="44"/>
          <w:szCs w:val="44"/>
          <w:lang w:eastAsia="zh-CN"/>
        </w:rPr>
        <w:t>北京市</w:t>
      </w:r>
      <w:r>
        <w:rPr>
          <w:rFonts w:hint="eastAsia" w:ascii="华文中宋" w:hAnsi="华文中宋" w:eastAsia="华文中宋" w:cs="华文中宋"/>
          <w:sz w:val="44"/>
          <w:szCs w:val="44"/>
          <w:lang w:val="en-US" w:eastAsia="zh-CN"/>
        </w:rPr>
        <w:t>西城</w:t>
      </w:r>
      <w:r>
        <w:rPr>
          <w:rFonts w:hint="eastAsia" w:ascii="华文中宋" w:hAnsi="华文中宋" w:eastAsia="华文中宋" w:cs="华文中宋"/>
          <w:sz w:val="44"/>
          <w:szCs w:val="44"/>
          <w:lang w:eastAsia="zh-CN"/>
        </w:rPr>
        <w:t>区人民检察院</w:t>
      </w:r>
      <w:bookmarkEnd w:id="0"/>
      <w:bookmarkEnd w:id="1"/>
    </w:p>
    <w:p>
      <w:pPr>
        <w:spacing w:line="560" w:lineRule="exact"/>
        <w:jc w:val="center"/>
        <w:outlineLvl w:val="0"/>
        <w:rPr>
          <w:rFonts w:hint="eastAsia" w:ascii="华文中宋" w:hAnsi="华文中宋" w:eastAsia="华文中宋" w:cs="华文中宋"/>
          <w:sz w:val="44"/>
          <w:szCs w:val="44"/>
        </w:rPr>
      </w:pPr>
      <w:bookmarkStart w:id="2" w:name="_Toc5318"/>
      <w:bookmarkStart w:id="3" w:name="_Toc5316"/>
      <w:bookmarkStart w:id="4" w:name="_Toc30173"/>
      <w:bookmarkStart w:id="5" w:name="_Toc23400"/>
      <w:bookmarkStart w:id="6" w:name="_Toc21394"/>
      <w:r>
        <w:rPr>
          <w:rFonts w:hint="eastAsia" w:ascii="华文中宋" w:hAnsi="华文中宋" w:eastAsia="华文中宋" w:cs="华文中宋"/>
          <w:sz w:val="44"/>
          <w:szCs w:val="44"/>
          <w:lang w:val="en-US" w:eastAsia="zh-CN"/>
        </w:rPr>
        <w:t>2023年度</w:t>
      </w:r>
      <w:r>
        <w:rPr>
          <w:rFonts w:hint="eastAsia" w:ascii="华文中宋" w:hAnsi="华文中宋" w:eastAsia="华文中宋" w:cs="华文中宋"/>
          <w:sz w:val="44"/>
          <w:szCs w:val="44"/>
        </w:rPr>
        <w:t>部门整体绩效</w:t>
      </w:r>
      <w:r>
        <w:rPr>
          <w:rFonts w:hint="eastAsia" w:ascii="华文中宋" w:hAnsi="华文中宋" w:eastAsia="华文中宋" w:cs="华文中宋"/>
          <w:sz w:val="44"/>
          <w:szCs w:val="44"/>
          <w:lang w:eastAsia="zh-CN"/>
        </w:rPr>
        <w:t>评价</w:t>
      </w:r>
      <w:r>
        <w:rPr>
          <w:rFonts w:hint="eastAsia" w:ascii="华文中宋" w:hAnsi="华文中宋" w:eastAsia="华文中宋" w:cs="华文中宋"/>
          <w:sz w:val="44"/>
          <w:szCs w:val="44"/>
        </w:rPr>
        <w:t>报告</w:t>
      </w:r>
      <w:bookmarkEnd w:id="2"/>
      <w:bookmarkEnd w:id="3"/>
      <w:bookmarkEnd w:id="4"/>
      <w:bookmarkEnd w:id="5"/>
      <w:bookmarkEnd w:id="6"/>
    </w:p>
    <w:p>
      <w:pPr>
        <w:jc w:val="center"/>
        <w:rPr>
          <w:rFonts w:ascii="仿宋_GB2312"/>
          <w:szCs w:val="30"/>
        </w:rPr>
      </w:pPr>
    </w:p>
    <w:p>
      <w:pPr>
        <w:spacing w:line="600" w:lineRule="exact"/>
        <w:ind w:firstLine="640" w:firstLineChars="200"/>
        <w:outlineLvl w:val="0"/>
        <w:rPr>
          <w:rFonts w:hint="eastAsia" w:ascii="黑体" w:hAnsi="黑体" w:eastAsia="黑体" w:cs="宋体"/>
          <w:color w:val="000000"/>
          <w:kern w:val="0"/>
          <w:sz w:val="32"/>
          <w:szCs w:val="32"/>
        </w:rPr>
      </w:pPr>
      <w:bookmarkStart w:id="7" w:name="_Toc8942"/>
      <w:bookmarkStart w:id="8" w:name="_Toc32148"/>
      <w:bookmarkStart w:id="9" w:name="_Toc20561"/>
      <w:bookmarkStart w:id="10" w:name="_Toc31264"/>
      <w:r>
        <w:rPr>
          <w:rFonts w:hint="eastAsia" w:ascii="黑体" w:hAnsi="黑体" w:eastAsia="黑体" w:cs="宋体"/>
          <w:color w:val="000000"/>
          <w:kern w:val="0"/>
          <w:sz w:val="32"/>
          <w:szCs w:val="32"/>
        </w:rPr>
        <w:t>一、部门概况</w:t>
      </w:r>
      <w:bookmarkEnd w:id="7"/>
      <w:bookmarkEnd w:id="8"/>
      <w:bookmarkEnd w:id="9"/>
      <w:bookmarkEnd w:id="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eastAsia="楷体_GB2312"/>
          <w:sz w:val="32"/>
          <w:szCs w:val="32"/>
        </w:rPr>
      </w:pPr>
      <w:bookmarkStart w:id="11" w:name="_Toc26578"/>
      <w:bookmarkStart w:id="12" w:name="_Toc3082"/>
      <w:bookmarkStart w:id="13" w:name="_Toc19565"/>
      <w:bookmarkStart w:id="14" w:name="_Toc5162"/>
      <w:r>
        <w:rPr>
          <w:rFonts w:hint="eastAsia" w:ascii="楷体_GB2312" w:eastAsia="楷体_GB2312"/>
          <w:sz w:val="32"/>
          <w:szCs w:val="32"/>
        </w:rPr>
        <w:t>（一）机构设置及职责工作任务情况</w:t>
      </w:r>
      <w:bookmarkEnd w:id="11"/>
      <w:bookmarkEnd w:id="12"/>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我院是2010年7月西城区与宣武区合并后，在原西城区人民检察院和原宣武区人民检察院的基础上，重新组建形成的，现办公地址位于北京市西城区新街口西里三区18号楼。我院单位性质为一类行政单位；预算级次为省级。我院共设置11个内设机构，其中业务部门8个，分别为：第一检察部、第二检察部、第三检察部、第四检察部、第五检察部、第六检察部、第七检察部、第八检察部（法律政策研究室）、办公室（行政事务管理部）、政治部（机关党委、机关纪委）、检务督察部等处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lang w:val="en-US" w:eastAsia="zh-CN"/>
        </w:rPr>
      </w:pPr>
      <w:r>
        <w:rPr>
          <w:rFonts w:hint="eastAsia" w:ascii="仿宋_GB2312" w:hAnsi="仿宋_GB2312" w:eastAsia="仿宋_GB2312" w:cs="仿宋_GB2312"/>
          <w:bCs/>
          <w:sz w:val="32"/>
          <w:szCs w:val="32"/>
          <w:lang w:val="en-US" w:eastAsia="zh-CN"/>
        </w:rPr>
        <w:t>我院主要职能：负责受理审查本院管辖提请逮捕的案件；负责受理本院管辖提起公诉的案件，并出庭支持公诉；负责受理本院管辖的公民和法人检举、控告、申诉案件；负责对本区内人民法院的民事审判活动和刑事、行政诉讼实行监督；负责对侦查机关的立案和侦查工作进行监督；负责对辖区内监管场所收押犯罪嫌疑人和监外服刑人员的社区矫正工作进行监督；负责本院的党建工作和干部教育管理以及思想政治工作；负责本院党的纪律检查和行政监察工作；负责本院的物资装备和后勤管理工作；负责由上级人民检察院交办的其他工作</w:t>
      </w:r>
      <w:r>
        <w:rPr>
          <w:rFonts w:hint="eastAsia" w:ascii="仿宋_GB2312" w:hAnsi="仿宋_GB2312" w:eastAsia="仿宋_GB2312" w:cs="仿宋_GB2312"/>
          <w:bCs/>
          <w:sz w:val="32"/>
          <w:szCs w:val="32"/>
          <w:highlight w:val="none"/>
          <w:lang w:val="en-US" w:eastAsia="zh-CN"/>
        </w:rPr>
        <w:t>。</w:t>
      </w:r>
    </w:p>
    <w:p>
      <w:pPr>
        <w:numPr>
          <w:ilvl w:val="0"/>
          <w:numId w:val="1"/>
        </w:numPr>
        <w:spacing w:line="600" w:lineRule="exact"/>
        <w:ind w:firstLine="640" w:firstLineChars="200"/>
        <w:outlineLvl w:val="1"/>
        <w:rPr>
          <w:rFonts w:hint="eastAsia" w:ascii="楷体_GB2312" w:eastAsia="楷体_GB2312"/>
          <w:sz w:val="32"/>
          <w:szCs w:val="32"/>
          <w:highlight w:val="none"/>
        </w:rPr>
      </w:pPr>
      <w:bookmarkStart w:id="15" w:name="_Toc7539"/>
      <w:bookmarkStart w:id="16" w:name="_Toc9257"/>
      <w:bookmarkStart w:id="17" w:name="_Toc8650"/>
      <w:bookmarkStart w:id="18" w:name="_Toc24620"/>
      <w:r>
        <w:rPr>
          <w:rFonts w:hint="eastAsia" w:ascii="楷体_GB2312" w:eastAsia="楷体_GB2312"/>
          <w:sz w:val="32"/>
          <w:szCs w:val="32"/>
          <w:highlight w:val="none"/>
        </w:rPr>
        <w:t>部门整体绩效目标设立情况</w:t>
      </w:r>
      <w:bookmarkEnd w:id="15"/>
      <w:bookmarkEnd w:id="16"/>
      <w:bookmarkEnd w:id="17"/>
      <w:bookmarkEnd w:id="18"/>
    </w:p>
    <w:p>
      <w:pPr>
        <w:numPr>
          <w:ilvl w:val="0"/>
          <w:numId w:val="0"/>
        </w:numPr>
        <w:spacing w:line="560" w:lineRule="exact"/>
        <w:ind w:firstLine="641"/>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w:t>
      </w:r>
      <w:ins w:id="0" w:author="WPS_1707304418" w:date="2024-05-17T12:51:36Z">
        <w:r>
          <w:rPr>
            <w:rFonts w:hint="eastAsia" w:ascii="仿宋_GB2312" w:hAnsi="宋体" w:eastAsia="仿宋_GB2312" w:cs="宋体"/>
            <w:color w:val="000000"/>
            <w:kern w:val="0"/>
            <w:sz w:val="32"/>
            <w:szCs w:val="32"/>
            <w:highlight w:val="none"/>
            <w:lang w:val="en-US" w:eastAsia="zh-CN"/>
          </w:rPr>
          <w:t>3</w:t>
        </w:r>
      </w:ins>
      <w:r>
        <w:rPr>
          <w:rFonts w:hint="eastAsia" w:ascii="仿宋_GB2312" w:hAnsi="宋体" w:eastAsia="仿宋_GB2312" w:cs="宋体"/>
          <w:color w:val="000000"/>
          <w:kern w:val="0"/>
          <w:sz w:val="32"/>
          <w:szCs w:val="32"/>
          <w:highlight w:val="none"/>
          <w:lang w:val="en-US" w:eastAsia="zh-CN"/>
        </w:rPr>
        <w:t>年，在区委和市检察院领导下，以习近平新时代中国特色社会主义思想为指导，全面贯彻党的</w:t>
      </w:r>
      <w:ins w:id="1" w:author="鱼和猫" w:date="2023-05-19T10:03:12Z">
        <w:r>
          <w:rPr>
            <w:rFonts w:hint="eastAsia" w:ascii="仿宋_GB2312" w:hAnsi="宋体" w:eastAsia="仿宋_GB2312" w:cs="宋体"/>
            <w:color w:val="000000"/>
            <w:kern w:val="0"/>
            <w:sz w:val="32"/>
            <w:szCs w:val="32"/>
            <w:highlight w:val="none"/>
            <w:lang w:val="en-US" w:eastAsia="zh-CN"/>
          </w:rPr>
          <w:t>二十</w:t>
        </w:r>
      </w:ins>
      <w:r>
        <w:rPr>
          <w:rFonts w:hint="eastAsia" w:ascii="仿宋_GB2312" w:hAnsi="宋体" w:eastAsia="仿宋_GB2312" w:cs="宋体"/>
          <w:color w:val="000000"/>
          <w:kern w:val="0"/>
          <w:sz w:val="32"/>
          <w:szCs w:val="32"/>
          <w:highlight w:val="none"/>
          <w:lang w:val="en-US" w:eastAsia="zh-CN"/>
        </w:rPr>
        <w:t>届</w:t>
      </w:r>
      <w:ins w:id="2" w:author="鱼和猫" w:date="2023-05-19T10:03:16Z">
        <w:r>
          <w:rPr>
            <w:rFonts w:hint="eastAsia" w:ascii="仿宋_GB2312" w:hAnsi="宋体" w:eastAsia="仿宋_GB2312" w:cs="宋体"/>
            <w:color w:val="000000"/>
            <w:kern w:val="0"/>
            <w:sz w:val="32"/>
            <w:szCs w:val="32"/>
            <w:highlight w:val="none"/>
            <w:lang w:val="en-US" w:eastAsia="zh-CN"/>
          </w:rPr>
          <w:t>一</w:t>
        </w:r>
      </w:ins>
      <w:r>
        <w:rPr>
          <w:rFonts w:hint="eastAsia" w:ascii="仿宋_GB2312" w:hAnsi="宋体" w:eastAsia="仿宋_GB2312" w:cs="宋体"/>
          <w:color w:val="000000"/>
          <w:kern w:val="0"/>
          <w:sz w:val="32"/>
          <w:szCs w:val="32"/>
          <w:highlight w:val="none"/>
          <w:lang w:val="en-US" w:eastAsia="zh-CN"/>
        </w:rPr>
        <w:t>中全会和中央全面依法治国工作会议精神，紧紧围绕推动高质量发展这一主题，坚持“稳进、落实、提升”主基调，以高度的政治自觉、法治自觉、检察自觉，把宪法法律赋予的职责履行到位，为西城创建国际一流的和谐宜居之都首善之区提供有力司法保障。</w:t>
      </w:r>
    </w:p>
    <w:p>
      <w:pPr>
        <w:numPr>
          <w:ilvl w:val="0"/>
          <w:numId w:val="0"/>
        </w:numPr>
        <w:spacing w:line="560" w:lineRule="exact"/>
        <w:ind w:firstLine="641"/>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w:t>
      </w:r>
      <w:ins w:id="3" w:author="WPS_1707304418" w:date="2024-05-17T12:51:47Z">
        <w:r>
          <w:rPr>
            <w:rFonts w:hint="eastAsia" w:ascii="仿宋_GB2312" w:hAnsi="宋体" w:eastAsia="仿宋_GB2312" w:cs="宋体"/>
            <w:color w:val="000000"/>
            <w:kern w:val="0"/>
            <w:sz w:val="32"/>
            <w:szCs w:val="32"/>
            <w:highlight w:val="none"/>
            <w:lang w:val="en-US" w:eastAsia="zh-CN"/>
          </w:rPr>
          <w:t>3</w:t>
        </w:r>
      </w:ins>
      <w:r>
        <w:rPr>
          <w:rFonts w:hint="eastAsia" w:ascii="仿宋_GB2312" w:hAnsi="宋体" w:eastAsia="仿宋_GB2312" w:cs="宋体"/>
          <w:color w:val="000000"/>
          <w:kern w:val="0"/>
          <w:sz w:val="32"/>
          <w:szCs w:val="32"/>
          <w:highlight w:val="none"/>
          <w:lang w:val="en-US" w:eastAsia="zh-CN"/>
        </w:rPr>
        <w:t>年设立以下总体绩效目标：一是“按照财政预算批复金额执行”的数量指标；二是“保障我院机关正常运转、保障办公办案场所安全，保障信息系统使用安全，保障各项检察业务工作正常开展”的质量指标；三是“支出时间为当年12月底前完成支出”的进度指标；四是“各项经费支出不超出预算”的成本指标；五是“保障我院检察业务开展，扩大检察工作影响”的效益指标，六是“两会代表对本院年度工作报告投票通过率较高”的满意度指标。</w:t>
      </w:r>
    </w:p>
    <w:p>
      <w:pPr>
        <w:spacing w:line="600" w:lineRule="exact"/>
        <w:ind w:firstLine="640" w:firstLineChars="200"/>
        <w:outlineLvl w:val="0"/>
        <w:rPr>
          <w:rFonts w:ascii="黑体" w:hAnsi="黑体" w:eastAsia="黑体" w:cs="宋体"/>
          <w:color w:val="000000"/>
          <w:kern w:val="0"/>
          <w:sz w:val="32"/>
          <w:szCs w:val="32"/>
          <w:highlight w:val="none"/>
        </w:rPr>
      </w:pPr>
      <w:bookmarkStart w:id="19" w:name="_Toc28668"/>
      <w:bookmarkStart w:id="20" w:name="_Toc8109"/>
      <w:bookmarkStart w:id="21" w:name="_Toc8831"/>
      <w:bookmarkStart w:id="22" w:name="_Toc5939"/>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20</w:t>
      </w:r>
      <w:r>
        <w:rPr>
          <w:rFonts w:hint="eastAsia" w:ascii="仿宋_GB2312" w:hAnsi="宋体" w:eastAsia="仿宋_GB2312" w:cs="宋体"/>
          <w:color w:val="000000"/>
          <w:kern w:val="0"/>
          <w:sz w:val="32"/>
          <w:szCs w:val="32"/>
          <w:highlight w:val="none"/>
          <w:lang w:val="en-US" w:eastAsia="zh-CN"/>
        </w:rPr>
        <w:t>23</w:t>
      </w:r>
      <w:r>
        <w:rPr>
          <w:rFonts w:hint="eastAsia" w:ascii="仿宋_GB2312" w:hAnsi="宋体" w:eastAsia="仿宋_GB2312" w:cs="宋体"/>
          <w:color w:val="000000"/>
          <w:kern w:val="0"/>
          <w:sz w:val="32"/>
          <w:szCs w:val="32"/>
          <w:highlight w:val="none"/>
        </w:rPr>
        <w:t>年</w:t>
      </w:r>
      <w:r>
        <w:rPr>
          <w:rFonts w:hint="eastAsia" w:ascii="仿宋_GB2312" w:hAnsi="宋体" w:eastAsia="仿宋_GB2312" w:cs="宋体"/>
          <w:color w:val="000000"/>
          <w:kern w:val="0"/>
          <w:sz w:val="32"/>
          <w:szCs w:val="32"/>
          <w:highlight w:val="none"/>
          <w:lang w:val="en-US" w:eastAsia="zh-CN"/>
        </w:rPr>
        <w:t>度，我院全年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11,553.99</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10,562.20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991.79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11，294.51</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lang w:val="en-US" w:eastAsia="zh-CN"/>
        </w:rPr>
        <w:t>10,357.65</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936.85</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97.75%</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outlineLvl w:val="0"/>
        <w:rPr>
          <w:rFonts w:ascii="黑体" w:hAnsi="黑体" w:eastAsia="黑体" w:cs="宋体"/>
          <w:color w:val="000000"/>
          <w:kern w:val="0"/>
          <w:sz w:val="32"/>
          <w:szCs w:val="32"/>
          <w:highlight w:val="none"/>
        </w:rPr>
      </w:pPr>
      <w:bookmarkStart w:id="23" w:name="_Toc6166"/>
      <w:bookmarkStart w:id="24" w:name="_Toc5791"/>
      <w:bookmarkStart w:id="25" w:name="_Toc10510"/>
      <w:bookmarkStart w:id="26" w:name="_Toc25800"/>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bookmarkEnd w:id="23"/>
      <w:bookmarkEnd w:id="24"/>
      <w:bookmarkEnd w:id="25"/>
      <w:bookmarkEnd w:id="26"/>
    </w:p>
    <w:p>
      <w:pPr>
        <w:spacing w:line="600" w:lineRule="exact"/>
        <w:ind w:left="0" w:leftChars="0" w:firstLine="640" w:firstLineChars="200"/>
        <w:rPr>
          <w:rFonts w:hint="default" w:ascii="仿宋_GB2312" w:hAnsi="宋体" w:eastAsia="仿宋_GB2312" w:cs="宋体"/>
          <w:color w:val="000000"/>
          <w:kern w:val="0"/>
          <w:sz w:val="32"/>
          <w:szCs w:val="32"/>
          <w:highlight w:val="yellow"/>
          <w:lang w:val="en-US" w:eastAsia="zh-CN"/>
        </w:rPr>
      </w:pPr>
      <w:r>
        <w:rPr>
          <w:rFonts w:hint="default" w:ascii="仿宋_GB2312" w:hAnsi="宋体" w:eastAsia="仿宋_GB2312" w:cs="宋体"/>
          <w:color w:val="000000"/>
          <w:kern w:val="0"/>
          <w:sz w:val="32"/>
          <w:szCs w:val="32"/>
          <w:highlight w:val="none"/>
          <w:lang w:val="en-US" w:eastAsia="zh-CN"/>
        </w:rPr>
        <w:t>202</w:t>
      </w:r>
      <w:r>
        <w:rPr>
          <w:rFonts w:hint="eastAsia" w:ascii="仿宋_GB2312" w:hAnsi="宋体" w:eastAsia="仿宋_GB2312" w:cs="宋体"/>
          <w:color w:val="000000"/>
          <w:kern w:val="0"/>
          <w:sz w:val="32"/>
          <w:szCs w:val="32"/>
          <w:highlight w:val="none"/>
          <w:lang w:val="en-US" w:eastAsia="zh-CN"/>
        </w:rPr>
        <w:t>3</w:t>
      </w:r>
      <w:r>
        <w:rPr>
          <w:rFonts w:hint="default" w:ascii="仿宋_GB2312" w:hAnsi="宋体" w:eastAsia="仿宋_GB2312" w:cs="宋体"/>
          <w:color w:val="000000"/>
          <w:kern w:val="0"/>
          <w:sz w:val="32"/>
          <w:szCs w:val="32"/>
          <w:highlight w:val="none"/>
          <w:lang w:val="en-US" w:eastAsia="zh-CN"/>
        </w:rPr>
        <w:t>年</w:t>
      </w:r>
      <w:r>
        <w:rPr>
          <w:rFonts w:hint="eastAsia" w:ascii="仿宋_GB2312" w:hAnsi="宋体" w:eastAsia="仿宋_GB2312" w:cs="宋体"/>
          <w:color w:val="000000"/>
          <w:kern w:val="0"/>
          <w:sz w:val="32"/>
          <w:szCs w:val="32"/>
          <w:highlight w:val="none"/>
          <w:lang w:val="en-US" w:eastAsia="zh-CN"/>
        </w:rPr>
        <w:t>度，我院</w:t>
      </w:r>
      <w:r>
        <w:rPr>
          <w:rFonts w:hint="default" w:ascii="仿宋_GB2312" w:hAnsi="宋体" w:eastAsia="仿宋_GB2312" w:cs="宋体"/>
          <w:color w:val="000000"/>
          <w:kern w:val="0"/>
          <w:sz w:val="32"/>
          <w:szCs w:val="32"/>
          <w:highlight w:val="none"/>
          <w:lang w:val="en-US" w:eastAsia="zh-CN"/>
        </w:rPr>
        <w:t>预算项目共</w:t>
      </w:r>
      <w:r>
        <w:rPr>
          <w:rFonts w:hint="eastAsia" w:ascii="仿宋_GB2312" w:hAnsi="宋体" w:eastAsia="仿宋_GB2312" w:cs="宋体"/>
          <w:color w:val="000000"/>
          <w:kern w:val="0"/>
          <w:sz w:val="32"/>
          <w:szCs w:val="32"/>
          <w:highlight w:val="none"/>
          <w:lang w:val="en-US" w:eastAsia="zh-CN"/>
        </w:rPr>
        <w:t>9</w:t>
      </w:r>
      <w:r>
        <w:rPr>
          <w:rFonts w:hint="default" w:ascii="仿宋_GB2312" w:hAnsi="宋体" w:eastAsia="仿宋_GB2312" w:cs="宋体"/>
          <w:color w:val="000000"/>
          <w:kern w:val="0"/>
          <w:sz w:val="32"/>
          <w:szCs w:val="32"/>
          <w:highlight w:val="none"/>
          <w:lang w:val="en-US" w:eastAsia="zh-CN"/>
        </w:rPr>
        <w:t>个，预算金额</w:t>
      </w:r>
      <w:r>
        <w:rPr>
          <w:rFonts w:hint="eastAsia" w:ascii="仿宋_GB2312" w:hAnsi="宋体" w:eastAsia="仿宋_GB2312" w:cs="宋体"/>
          <w:color w:val="000000"/>
          <w:kern w:val="0"/>
          <w:sz w:val="32"/>
          <w:szCs w:val="32"/>
          <w:highlight w:val="none"/>
          <w:lang w:val="en-US" w:eastAsia="zh-CN"/>
        </w:rPr>
        <w:t>936.85</w:t>
      </w:r>
      <w:r>
        <w:rPr>
          <w:rFonts w:ascii="仿宋_GB2312" w:hAnsi="宋体" w:eastAsia="仿宋_GB2312" w:cs="宋体"/>
          <w:color w:val="000000"/>
          <w:kern w:val="0"/>
          <w:sz w:val="32"/>
          <w:szCs w:val="32"/>
          <w:highlight w:val="none"/>
        </w:rPr>
        <w:t>万元</w:t>
      </w:r>
      <w:r>
        <w:rPr>
          <w:rFonts w:hint="default" w:ascii="仿宋_GB2312" w:hAnsi="宋体" w:eastAsia="仿宋_GB2312" w:cs="宋体"/>
          <w:color w:val="000000"/>
          <w:kern w:val="0"/>
          <w:sz w:val="32"/>
          <w:szCs w:val="32"/>
          <w:highlight w:val="none"/>
          <w:lang w:eastAsia="zh-CN"/>
        </w:rPr>
        <w:t>，</w:t>
      </w:r>
      <w:r>
        <w:rPr>
          <w:rFonts w:hint="default" w:ascii="仿宋_GB2312" w:hAnsi="宋体" w:eastAsia="仿宋_GB2312" w:cs="宋体"/>
          <w:color w:val="000000"/>
          <w:kern w:val="0"/>
          <w:sz w:val="32"/>
          <w:szCs w:val="32"/>
          <w:highlight w:val="none"/>
          <w:lang w:val="en-US" w:eastAsia="zh-CN"/>
        </w:rPr>
        <w:t>具体情况如下：</w:t>
      </w:r>
    </w:p>
    <w:p>
      <w:pPr>
        <w:spacing w:line="600" w:lineRule="exact"/>
        <w:ind w:left="105" w:leftChars="50" w:firstLine="480" w:firstLineChars="150"/>
        <w:outlineLvl w:val="1"/>
        <w:rPr>
          <w:rFonts w:ascii="楷体_GB2312" w:eastAsia="楷体_GB2312"/>
          <w:sz w:val="32"/>
          <w:szCs w:val="32"/>
          <w:highlight w:val="none"/>
        </w:rPr>
      </w:pPr>
      <w:bookmarkStart w:id="27" w:name="_Toc625"/>
      <w:bookmarkStart w:id="28" w:name="_Toc15062"/>
      <w:bookmarkStart w:id="29" w:name="_Toc6280"/>
      <w:bookmarkStart w:id="30" w:name="_Toc1424"/>
      <w:r>
        <w:rPr>
          <w:rFonts w:hint="eastAsia" w:ascii="楷体_GB2312" w:eastAsia="楷体_GB2312"/>
          <w:sz w:val="32"/>
          <w:szCs w:val="32"/>
          <w:highlight w:val="none"/>
        </w:rPr>
        <w:t>（一）产出完成情况分析</w:t>
      </w:r>
      <w:bookmarkEnd w:id="27"/>
      <w:bookmarkEnd w:id="28"/>
      <w:bookmarkEnd w:id="29"/>
      <w:bookmarkEnd w:id="30"/>
    </w:p>
    <w:p>
      <w:pPr>
        <w:spacing w:line="560" w:lineRule="exact"/>
        <w:ind w:left="105" w:leftChars="50" w:firstLine="480" w:firstLineChars="150"/>
        <w:outlineLvl w:val="2"/>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1.产出数量</w:t>
      </w:r>
      <w:r>
        <w:rPr>
          <w:rFonts w:hint="eastAsia" w:ascii="仿宋_GB2312" w:hAnsi="宋体" w:eastAsia="仿宋_GB2312" w:cs="宋体"/>
          <w:color w:val="000000"/>
          <w:kern w:val="0"/>
          <w:sz w:val="32"/>
          <w:szCs w:val="32"/>
          <w:lang w:eastAsia="zh-CN"/>
        </w:rPr>
        <w:t>：</w:t>
      </w:r>
    </w:p>
    <w:p>
      <w:pPr>
        <w:pStyle w:val="14"/>
        <w:spacing w:line="560" w:lineRule="exact"/>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1）安保安检工作经费</w:t>
      </w:r>
    </w:p>
    <w:p>
      <w:pPr>
        <w:pStyle w:val="14"/>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年度指标值：开展安保安检工作，保障我院干警工作安全。</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全年实际值：与北京银盾保安服务员有限公司签订了安保安检服务合同，项目全年执行，委派20名安保人员进行日常安保安检工作，于2023年年底完成服务，保障了正常的办公秩序，顺利开展各项检察工作。</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2）绩效评审咨询服务费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年度指标值：开展项目绩效评价</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全年实际值：2023年的绩效评价工作针对我院的重点项目支出实施了绩效评价，评价项目2个，其中：部门评价项目与单位自评项目各1个，对2023年度单位整体项目绩效开展了绩效评价工作。另聘请第三方会计师事务所对我院2023年度预算申报项目开展预算评审工作，对我院财务工作提供了财务咨询等服务。</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（3）检察工作经费</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年度指标值：用于加大新媒体宣传、检务公开等检察工作力度，加强公共关系建设。</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全年实际值：该项目选定北京日报社负责院官网、微博、微信及平台号等相关内容的编辑更新，进一步提高了检察工作宣传效果，提升了人民群众对检察工作的满意度。</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信息化运行维护项目</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年度指标值：开展信息化运维工作，保障网络正常运行，系统运维合格率100%。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sz w:val="32"/>
          <w:szCs w:val="32"/>
          <w:highlight w:val="yellow"/>
        </w:rPr>
      </w:pPr>
      <w:r>
        <w:rPr>
          <w:rFonts w:hint="eastAsia" w:ascii="仿宋_GB2312" w:hAnsi="宋体" w:eastAsia="仿宋_GB2312" w:cs="宋体"/>
          <w:color w:val="000000"/>
          <w:kern w:val="0"/>
          <w:sz w:val="32"/>
          <w:szCs w:val="32"/>
          <w:lang w:val="en-US" w:eastAsia="zh-CN"/>
        </w:rPr>
        <w:t>全年实际值：</w:t>
      </w:r>
      <w:r>
        <w:rPr>
          <w:rFonts w:hint="eastAsia" w:ascii="仿宋_GB2312" w:hAnsi="宋体" w:eastAsia="仿宋_GB2312" w:cs="宋体"/>
          <w:bCs w:val="0"/>
          <w:color w:val="000000"/>
          <w:kern w:val="0"/>
          <w:sz w:val="32"/>
          <w:szCs w:val="32"/>
          <w:lang w:val="en-US" w:eastAsia="zh-CN"/>
        </w:rPr>
        <w:t>检察信息化系统2023年全年运行态势平稳良好，保证了</w:t>
      </w:r>
      <w:r>
        <w:rPr>
          <w:rFonts w:hint="eastAsia" w:ascii="仿宋_GB2312" w:hAnsi="宋体" w:eastAsia="仿宋_GB2312" w:cs="宋体"/>
          <w:bCs w:val="0"/>
          <w:color w:val="000000"/>
          <w:kern w:val="0"/>
          <w:sz w:val="32"/>
          <w:szCs w:val="32"/>
        </w:rPr>
        <w:t>信息化网络设备稳定运行</w:t>
      </w:r>
      <w:r>
        <w:rPr>
          <w:rFonts w:hint="eastAsia" w:ascii="仿宋_GB2312" w:hAnsi="宋体" w:eastAsia="仿宋_GB2312" w:cs="宋体"/>
          <w:bCs w:val="0"/>
          <w:color w:val="000000"/>
          <w:kern w:val="0"/>
          <w:sz w:val="32"/>
          <w:szCs w:val="32"/>
          <w:lang w:eastAsia="zh-CN"/>
        </w:rPr>
        <w:t>，</w:t>
      </w:r>
      <w:r>
        <w:rPr>
          <w:rFonts w:hint="eastAsia" w:ascii="仿宋_GB2312" w:hAnsi="宋体" w:eastAsia="仿宋_GB2312" w:cs="宋体"/>
          <w:bCs w:val="0"/>
          <w:color w:val="000000"/>
          <w:kern w:val="0"/>
          <w:sz w:val="32"/>
          <w:szCs w:val="32"/>
        </w:rPr>
        <w:t>满足</w:t>
      </w:r>
      <w:r>
        <w:rPr>
          <w:rFonts w:hint="eastAsia" w:ascii="仿宋_GB2312" w:hAnsi="宋体" w:eastAsia="仿宋_GB2312" w:cs="宋体"/>
          <w:bCs w:val="0"/>
          <w:color w:val="000000"/>
          <w:kern w:val="0"/>
          <w:sz w:val="32"/>
          <w:szCs w:val="32"/>
          <w:lang w:val="en-US" w:eastAsia="zh-CN"/>
        </w:rPr>
        <w:t>了</w:t>
      </w:r>
      <w:r>
        <w:rPr>
          <w:rFonts w:hint="eastAsia" w:ascii="仿宋_GB2312" w:hAnsi="宋体" w:eastAsia="仿宋_GB2312" w:cs="宋体"/>
          <w:bCs w:val="0"/>
          <w:color w:val="000000"/>
          <w:kern w:val="0"/>
          <w:sz w:val="32"/>
          <w:szCs w:val="32"/>
        </w:rPr>
        <w:t>检察业务工作需要</w:t>
      </w:r>
      <w:r>
        <w:rPr>
          <w:rFonts w:hint="eastAsia" w:ascii="仿宋_GB2312" w:hAnsi="宋体" w:eastAsia="仿宋_GB2312" w:cs="宋体"/>
          <w:bCs w:val="0"/>
          <w:color w:val="000000"/>
          <w:kern w:val="0"/>
          <w:sz w:val="32"/>
          <w:szCs w:val="32"/>
          <w:lang w:eastAsia="zh-CN"/>
        </w:rPr>
        <w:t>。</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（5）互联网接入费项目</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年度指标值：为实现我院计算机外网系统、指挥中心等接入互联网宽带工作，保障检察院对信息化不断增长的需求，保障检务公开需要，需专线接入互联网。</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全年实际值：按照工作部署和要求，在2023年按要求完成项目进度并通过验收。保障检察业务公开与信息化建设顺利进行。</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（6）业务装备费</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年度指标值：按照购置计划执行</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全年实际值：购置驻所检察室监控系统、无线麦克风、案件管理大厅显示屏、报告厅显示设备、会议室视频显示设备、听证室改造、新媒体设计专业显示器及工作站等。</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（7）办案业务费</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年度指标值：满足检察机关政法执法办案需求，保障各项检察业务顺利开展。</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全年实际值：2023年全年，我院共受理案件7187件，同比上升34.46</w:t>
      </w:r>
      <w:bookmarkStart w:id="75" w:name="_GoBack"/>
      <w:bookmarkEnd w:id="75"/>
      <w:r>
        <w:rPr>
          <w:rFonts w:hint="eastAsia" w:ascii="仿宋_GB2312" w:hAnsi="宋体" w:eastAsia="仿宋_GB2312" w:cs="宋体"/>
          <w:color w:val="000000"/>
          <w:kern w:val="0"/>
          <w:sz w:val="32"/>
          <w:szCs w:val="32"/>
          <w:highlight w:val="none"/>
          <w:lang w:val="en-US" w:eastAsia="zh-CN"/>
        </w:rPr>
        <w:t>%。</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（8）房屋结构、中央空调、电梯维修及楼宇放水费</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年度指标值：达到完备的修缮效果，对漏水情况予以改善。</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全年实际值：通过该项目的开展，进一步促进了检察工作的开展，提高检察院公共设施安全。</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（9）区级财政资金项目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年度指标值：区级资金使用项目，使用资金规范合理，节约。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全年实际值：该项目未执行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安保安检</w:t>
      </w:r>
      <w:r>
        <w:rPr>
          <w:rFonts w:hint="eastAsia" w:ascii="仿宋_GB2312" w:hAnsi="仿宋_GB2312" w:eastAsia="仿宋_GB2312" w:cs="仿宋_GB2312"/>
          <w:color w:val="000000"/>
          <w:kern w:val="0"/>
          <w:sz w:val="32"/>
          <w:szCs w:val="32"/>
          <w:lang w:eastAsia="zh-CN"/>
        </w:rPr>
        <w:t>工作</w:t>
      </w:r>
      <w:r>
        <w:rPr>
          <w:rFonts w:hint="eastAsia" w:ascii="仿宋_GB2312" w:hAnsi="仿宋_GB2312" w:eastAsia="仿宋_GB2312" w:cs="仿宋_GB2312"/>
          <w:color w:val="000000"/>
          <w:kern w:val="0"/>
          <w:sz w:val="32"/>
          <w:szCs w:val="32"/>
          <w:lang w:val="en-US" w:eastAsia="zh-CN"/>
        </w:rPr>
        <w:t>：保证了我院干警工作安全，维护了</w:t>
      </w:r>
      <w:r>
        <w:rPr>
          <w:rFonts w:hint="eastAsia" w:ascii="仿宋_GB2312" w:hAnsi="宋体" w:eastAsia="仿宋_GB2312" w:cs="宋体"/>
          <w:color w:val="000000"/>
          <w:kern w:val="0"/>
          <w:sz w:val="32"/>
          <w:szCs w:val="32"/>
          <w:lang w:val="en-US" w:eastAsia="zh-CN"/>
        </w:rPr>
        <w:t>正常的办公秩序，保障各项检察业务工作有序开展</w:t>
      </w:r>
      <w:r>
        <w:rPr>
          <w:rFonts w:hint="eastAsia" w:ascii="仿宋_GB2312" w:hAnsi="仿宋_GB2312" w:eastAsia="仿宋_GB2312" w:cs="仿宋_GB2312"/>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绩效咨询服务工作：提高单位资金使用效率，提高规范化使用财政资金和内部控制管理的水平</w:t>
      </w:r>
      <w:r>
        <w:rPr>
          <w:rFonts w:hint="eastAsia" w:ascii="仿宋_GB2312" w:hAnsi="宋体" w:eastAsia="仿宋_GB2312" w:cs="宋体"/>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eastAsia="zh-CN"/>
        </w:rPr>
        <w:t>）检察工作经费：</w:t>
      </w:r>
      <w:r>
        <w:rPr>
          <w:rFonts w:hint="eastAsia" w:ascii="仿宋_GB2312" w:hAnsi="仿宋_GB2312" w:eastAsia="仿宋_GB2312" w:cs="仿宋_GB2312"/>
          <w:color w:val="000000"/>
          <w:kern w:val="0"/>
          <w:sz w:val="32"/>
          <w:szCs w:val="32"/>
          <w:lang w:val="en-US" w:eastAsia="zh-CN"/>
        </w:rPr>
        <w:t>通过该项目的执行，加强了新媒体建设，深化检务公开，提升了群众对检察工作满意度；同时做好了法治宣传工作，提高了检察机关公信力，传播了检察正能量；</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仿宋_GB2312" w:eastAsia="仿宋_GB2312" w:cs="仿宋_GB2312"/>
          <w:bCs/>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信息化运维费</w:t>
      </w:r>
      <w:r>
        <w:rPr>
          <w:rFonts w:hint="eastAsia" w:ascii="仿宋_GB2312" w:hAnsi="仿宋_GB2312" w:eastAsia="仿宋_GB2312" w:cs="仿宋_GB2312"/>
          <w:color w:val="000000"/>
          <w:kern w:val="0"/>
          <w:sz w:val="32"/>
          <w:szCs w:val="32"/>
          <w:lang w:val="en-US" w:eastAsia="zh-CN"/>
        </w:rPr>
        <w:t>项目全年系统运维合格率100%</w:t>
      </w:r>
      <w:r>
        <w:rPr>
          <w:rFonts w:hint="eastAsia" w:ascii="仿宋_GB2312" w:hAnsi="仿宋_GB2312" w:eastAsia="仿宋_GB2312" w:cs="仿宋_GB2312"/>
          <w:bCs/>
          <w:sz w:val="32"/>
          <w:szCs w:val="32"/>
        </w:rPr>
        <w:t>，满足</w:t>
      </w:r>
      <w:r>
        <w:rPr>
          <w:rFonts w:hint="eastAsia" w:ascii="仿宋_GB2312" w:hAnsi="仿宋_GB2312" w:eastAsia="仿宋_GB2312" w:cs="仿宋_GB2312"/>
          <w:bCs/>
          <w:sz w:val="32"/>
          <w:szCs w:val="32"/>
          <w:lang w:val="en-US" w:eastAsia="zh-CN"/>
        </w:rPr>
        <w:t>了</w:t>
      </w:r>
      <w:r>
        <w:rPr>
          <w:rFonts w:hint="eastAsia" w:ascii="仿宋_GB2312" w:hAnsi="仿宋_GB2312" w:eastAsia="仿宋_GB2312" w:cs="仿宋_GB2312"/>
          <w:bCs/>
          <w:sz w:val="32"/>
          <w:szCs w:val="32"/>
        </w:rPr>
        <w:t>检察业务工作需要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优化</w:t>
      </w:r>
      <w:r>
        <w:rPr>
          <w:rFonts w:hint="eastAsia" w:ascii="仿宋_GB2312" w:hAnsi="仿宋_GB2312" w:eastAsia="仿宋_GB2312" w:cs="仿宋_GB2312"/>
          <w:bCs/>
          <w:sz w:val="32"/>
          <w:szCs w:val="32"/>
          <w:lang w:val="en-US" w:eastAsia="zh-CN"/>
        </w:rPr>
        <w:t>了</w:t>
      </w:r>
      <w:r>
        <w:rPr>
          <w:rFonts w:hint="eastAsia" w:ascii="仿宋_GB2312" w:hAnsi="仿宋_GB2312" w:eastAsia="仿宋_GB2312" w:cs="仿宋_GB2312"/>
          <w:bCs/>
          <w:sz w:val="32"/>
          <w:szCs w:val="32"/>
        </w:rPr>
        <w:t>检察院网络环境，保障</w:t>
      </w:r>
      <w:r>
        <w:rPr>
          <w:rFonts w:hint="eastAsia" w:ascii="仿宋_GB2312" w:hAnsi="仿宋_GB2312" w:eastAsia="仿宋_GB2312" w:cs="仿宋_GB2312"/>
          <w:bCs/>
          <w:sz w:val="32"/>
          <w:szCs w:val="32"/>
          <w:lang w:val="en-US" w:eastAsia="zh-CN"/>
        </w:rPr>
        <w:t>了</w:t>
      </w:r>
      <w:r>
        <w:rPr>
          <w:rFonts w:hint="eastAsia" w:ascii="仿宋_GB2312" w:hAnsi="仿宋_GB2312" w:eastAsia="仿宋_GB2312" w:cs="仿宋_GB2312"/>
          <w:bCs/>
          <w:sz w:val="32"/>
          <w:szCs w:val="32"/>
        </w:rPr>
        <w:t>检察业务高效开展</w:t>
      </w:r>
      <w:r>
        <w:rPr>
          <w:rFonts w:hint="eastAsia" w:ascii="仿宋_GB2312" w:hAnsi="仿宋_GB2312" w:eastAsia="仿宋_GB2312" w:cs="仿宋_GB2312"/>
          <w:bCs/>
          <w:sz w:val="32"/>
          <w:szCs w:val="32"/>
          <w:lang w:eastAsia="zh-CN"/>
        </w:rPr>
        <w:t>；</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（5）互联网接入费：满足了专线接入互联网的工作需求，保障了检察业务公开与检察门户网站运行维护；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highlight w:val="yellow"/>
        </w:rPr>
      </w:pPr>
      <w:r>
        <w:rPr>
          <w:rFonts w:hint="eastAsia" w:ascii="仿宋_GB2312" w:hAnsi="宋体" w:eastAsia="仿宋_GB2312" w:cs="宋体"/>
          <w:color w:val="000000"/>
          <w:kern w:val="0"/>
          <w:sz w:val="32"/>
          <w:szCs w:val="32"/>
          <w:lang w:val="en-US" w:eastAsia="zh-CN"/>
        </w:rPr>
        <w:t>（6）业务装备费项目：</w:t>
      </w:r>
      <w:r>
        <w:rPr>
          <w:rFonts w:hint="eastAsia" w:ascii="仿宋_GB2312" w:hAnsi="宋体" w:eastAsia="仿宋_GB2312" w:cs="宋体"/>
          <w:color w:val="000000"/>
          <w:kern w:val="0"/>
          <w:sz w:val="32"/>
          <w:szCs w:val="32"/>
          <w:lang w:val="en-US" w:eastAsia="zh-CN" w:bidi="ar-SA"/>
        </w:rPr>
        <w:t>通过购置设备，进一步提高检察信息化水平，满足检察机关取证需要；规范检察执法，提高执法办案水平；强化检察系统间沟通，更好满足检察业务工作。</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yellow"/>
          <w:lang w:val="en-US" w:eastAsia="zh-CN"/>
        </w:rPr>
      </w:pPr>
      <w:r>
        <w:rPr>
          <w:rFonts w:hint="eastAsia" w:ascii="仿宋_GB2312" w:hAnsi="宋体" w:eastAsia="仿宋_GB2312" w:cs="宋体"/>
          <w:color w:val="000000"/>
          <w:kern w:val="0"/>
          <w:sz w:val="32"/>
          <w:szCs w:val="32"/>
          <w:lang w:val="en-US" w:eastAsia="zh-CN"/>
        </w:rPr>
        <w:t>（7）办案业务费：</w:t>
      </w:r>
      <w:r>
        <w:rPr>
          <w:rFonts w:hint="eastAsia" w:ascii="仿宋_GB2312" w:hAnsi="仿宋_GB2312" w:eastAsia="仿宋_GB2312" w:cs="仿宋_GB2312"/>
          <w:sz w:val="32"/>
          <w:szCs w:val="32"/>
          <w:highlight w:val="none"/>
          <w:lang w:val="en-US" w:eastAsia="zh-CN"/>
        </w:rPr>
        <w:t>受理案件7187件，同比上升34.46%；审结7039件，同比上升57.12%</w:t>
      </w:r>
      <w:r>
        <w:rPr>
          <w:rFonts w:hint="eastAsia" w:ascii="仿宋_GB2312" w:hAnsi="宋体" w:eastAsia="仿宋_GB2312" w:cs="宋体"/>
          <w:color w:val="000000"/>
          <w:kern w:val="0"/>
          <w:sz w:val="32"/>
          <w:szCs w:val="32"/>
          <w:lang w:val="en-US" w:eastAsia="zh-CN"/>
        </w:rPr>
        <w:t>。检察官年人均办案112件。维护了国家政治安全、确保社会大局稳定、促进社会公平正义、保障人民安居乐业。</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（8）房屋结构、中央空调、电梯维修及楼宇放水费：</w:t>
      </w:r>
      <w:r>
        <w:rPr>
          <w:rFonts w:hint="eastAsia" w:ascii="仿宋_GB2312" w:hAnsi="宋体" w:eastAsia="仿宋_GB2312" w:cs="宋体"/>
          <w:color w:val="000000"/>
          <w:kern w:val="0"/>
          <w:sz w:val="32"/>
          <w:szCs w:val="32"/>
          <w:highlight w:val="none"/>
          <w:lang w:val="en-US" w:eastAsia="zh-CN"/>
        </w:rPr>
        <w:t>提高了日常办公环境的稳定性，保证了检察业务工作日常办公需求，保障检察业务工作顺利有序开展。</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（9）</w:t>
      </w:r>
      <w:r>
        <w:rPr>
          <w:rFonts w:hint="eastAsia" w:ascii="仿宋_GB2312" w:hAnsi="宋体" w:eastAsia="仿宋_GB2312" w:cs="宋体"/>
          <w:color w:val="000000"/>
          <w:kern w:val="0"/>
          <w:sz w:val="32"/>
          <w:szCs w:val="32"/>
          <w:lang w:val="en-US" w:eastAsia="zh-CN"/>
        </w:rPr>
        <w:t>区级财政资金项目</w:t>
      </w:r>
      <w:r>
        <w:rPr>
          <w:rFonts w:hint="eastAsia" w:ascii="仿宋_GB2312" w:hAnsi="宋体" w:eastAsia="仿宋_GB2312" w:cs="宋体"/>
          <w:color w:val="000000"/>
          <w:kern w:val="0"/>
          <w:sz w:val="32"/>
          <w:szCs w:val="32"/>
          <w:highlight w:val="none"/>
          <w:lang w:val="en-US" w:eastAsia="zh-CN"/>
        </w:rPr>
        <w:t>：区级资金使用项目，使用资金规范合理，节约。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宋体"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（1）2023年安保安检工作项目，按照年初绩效目标的要求，已在2023年底前完成并通过验收</w:t>
      </w:r>
      <w:r>
        <w:rPr>
          <w:rFonts w:hint="eastAsia"/>
          <w:lang w:eastAsia="zh-CN"/>
        </w:rPr>
        <w:t>；</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w:t>
      </w:r>
      <w:r>
        <w:rPr>
          <w:rFonts w:hint="eastAsia" w:ascii="仿宋_GB2312" w:hAnsi="仿宋_GB2312" w:eastAsia="仿宋_GB2312" w:cs="仿宋_GB2312"/>
          <w:color w:val="000000"/>
          <w:kern w:val="0"/>
          <w:sz w:val="32"/>
          <w:szCs w:val="32"/>
          <w:lang w:val="en-US" w:eastAsia="zh-CN"/>
        </w:rPr>
        <w:t>绩效咨询服务工作已在2023年度完成；</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（3）检</w:t>
      </w:r>
      <w:r>
        <w:rPr>
          <w:rFonts w:hint="eastAsia" w:ascii="仿宋_GB2312" w:hAnsi="仿宋_GB2312" w:eastAsia="仿宋_GB2312" w:cs="仿宋_GB2312"/>
          <w:color w:val="000000"/>
          <w:kern w:val="0"/>
          <w:sz w:val="32"/>
          <w:szCs w:val="32"/>
          <w:lang w:eastAsia="zh-CN"/>
        </w:rPr>
        <w:t>察工作经费</w:t>
      </w:r>
      <w:r>
        <w:rPr>
          <w:rFonts w:hint="eastAsia" w:ascii="仿宋_GB2312" w:hAnsi="仿宋_GB2312" w:eastAsia="仿宋_GB2312" w:cs="仿宋_GB2312"/>
          <w:color w:val="000000"/>
          <w:kern w:val="0"/>
          <w:sz w:val="32"/>
          <w:szCs w:val="32"/>
          <w:lang w:val="en-US" w:eastAsia="zh-CN"/>
        </w:rPr>
        <w:t>项目已在2023年度完成并通过验收；</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（4）2023年信息化运维项目，截至评价日，该项目主要工作能够按照计划时间开展，产出时效性较好，按期完成了各阶段及年度总体工作任务；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宋体" w:eastAsia="仿宋_GB2312" w:cs="宋体"/>
          <w:color w:val="000000"/>
          <w:kern w:val="0"/>
          <w:sz w:val="32"/>
          <w:szCs w:val="32"/>
          <w:lang w:val="en-US" w:eastAsia="zh-CN"/>
        </w:rPr>
        <w:t>（5）2023年互联网接入费项目，按要求完成项目进度并通过验收；</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（6）2023年业务装备费项目，整体完成度较好，已按年初购置计划执行并验收合格；</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（7）2023年办案业务费项目，已在2023年按要求完成项目进度，项目中</w:t>
      </w:r>
      <w:r>
        <w:rPr>
          <w:rFonts w:hint="eastAsia" w:ascii="仿宋_GB2312" w:hAnsi="宋体" w:eastAsia="仿宋_GB2312" w:cs="宋体"/>
          <w:b w:val="0"/>
          <w:bCs w:val="0"/>
          <w:color w:val="000000"/>
          <w:kern w:val="0"/>
          <w:sz w:val="32"/>
          <w:szCs w:val="32"/>
          <w:lang w:val="en-US" w:eastAsia="zh-CN"/>
        </w:rPr>
        <w:t>涉及的合同、</w:t>
      </w:r>
      <w:r>
        <w:rPr>
          <w:rFonts w:hint="eastAsia" w:ascii="仿宋_GB2312" w:hAnsi="宋体" w:eastAsia="仿宋_GB2312" w:cs="宋体"/>
          <w:color w:val="000000"/>
          <w:kern w:val="0"/>
          <w:sz w:val="32"/>
          <w:szCs w:val="32"/>
        </w:rPr>
        <w:t>验收报告、技术鉴定等资料</w:t>
      </w:r>
      <w:r>
        <w:rPr>
          <w:rFonts w:hint="eastAsia" w:ascii="仿宋_GB2312" w:hAnsi="宋体" w:eastAsia="仿宋_GB2312" w:cs="宋体"/>
          <w:color w:val="000000"/>
          <w:kern w:val="0"/>
          <w:sz w:val="32"/>
          <w:szCs w:val="32"/>
          <w:lang w:val="en-US" w:eastAsia="zh-CN"/>
        </w:rPr>
        <w:t>均</w:t>
      </w:r>
      <w:r>
        <w:rPr>
          <w:rFonts w:hint="eastAsia" w:ascii="仿宋_GB2312" w:hAnsi="宋体" w:eastAsia="仿宋_GB2312" w:cs="宋体"/>
          <w:color w:val="000000"/>
          <w:kern w:val="0"/>
          <w:sz w:val="32"/>
          <w:szCs w:val="32"/>
        </w:rPr>
        <w:t>齐全并及时归档</w:t>
      </w:r>
      <w:r>
        <w:rPr>
          <w:rFonts w:hint="eastAsia" w:ascii="仿宋_GB2312" w:hAnsi="宋体" w:eastAsia="仿宋_GB2312" w:cs="宋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（8）2023年房屋结构、中央空调、电梯维修及楼宇放水费项目，按要求完成项目进度并通过验收；</w:t>
      </w:r>
    </w:p>
    <w:p>
      <w:pPr>
        <w:pStyle w:val="14"/>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（9）区级财政资金项目</w:t>
      </w:r>
      <w:r>
        <w:rPr>
          <w:rFonts w:hint="eastAsia" w:ascii="仿宋_GB2312" w:hAnsi="宋体" w:eastAsia="仿宋_GB2312" w:cs="宋体"/>
          <w:color w:val="000000"/>
          <w:kern w:val="0"/>
          <w:sz w:val="32"/>
          <w:szCs w:val="32"/>
          <w:highlight w:val="none"/>
          <w:lang w:val="en-US" w:eastAsia="zh-CN"/>
        </w:rPr>
        <w:t>：区级资金使用项目，使用资金规范合理，节约。</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outlineLvl w:val="2"/>
        <w:rPr>
          <w:rFonts w:hint="eastAsia"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2023年，我院项目支出预算数972.22万元，项目支出决算数920.33万元，其中：安保安检工作产出成本113.52万元；绩效咨询服务费20.00万元；检察工作经费24.95万元；信息化运维费产出成本59.72万元；互联网接入费产出成本13.80万元；业务装备费产出成本86.75万元；办案业务费产出成本456.79万元；房屋结构、中央空调、电梯维修及楼宇防水费项目产出成本148.57万元；</w:t>
      </w:r>
      <w:r>
        <w:rPr>
          <w:rFonts w:hint="eastAsia" w:ascii="仿宋_GB2312" w:hAnsi="宋体" w:eastAsia="仿宋_GB2312" w:cs="宋体"/>
          <w:color w:val="000000"/>
          <w:kern w:val="0"/>
          <w:sz w:val="32"/>
          <w:szCs w:val="32"/>
          <w:lang w:val="en-US" w:eastAsia="zh-CN"/>
        </w:rPr>
        <w:t>区级财政资金项目</w:t>
      </w:r>
      <w:r>
        <w:rPr>
          <w:rFonts w:hint="eastAsia" w:ascii="仿宋_GB2312" w:hAnsi="宋体" w:eastAsia="仿宋_GB2312" w:cs="宋体"/>
          <w:color w:val="000000"/>
          <w:kern w:val="0"/>
          <w:sz w:val="32"/>
          <w:szCs w:val="32"/>
          <w:highlight w:val="none"/>
          <w:lang w:val="en-US" w:eastAsia="zh-CN"/>
        </w:rPr>
        <w:t>产出成本23.2万元。</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产出成本与预算存在差异，主要原因为本年度业务装备费年末财政拨款结余3.89万元，信息化运行维护项目年末财政拨款结余21.54万元，另</w:t>
      </w:r>
      <w:r>
        <w:rPr>
          <w:rFonts w:hint="eastAsia" w:ascii="仿宋_GB2312" w:hAnsi="宋体" w:eastAsia="仿宋_GB2312" w:cs="宋体"/>
          <w:color w:val="000000"/>
          <w:kern w:val="0"/>
          <w:sz w:val="32"/>
          <w:szCs w:val="32"/>
          <w:lang w:val="en-US" w:eastAsia="zh-CN"/>
        </w:rPr>
        <w:t>区级财政资金项目2023年度结余17.80</w:t>
      </w:r>
      <w:r>
        <w:rPr>
          <w:rFonts w:hint="eastAsia" w:ascii="仿宋_GB2312" w:hAnsi="宋体" w:eastAsia="仿宋_GB2312" w:cs="宋体"/>
          <w:color w:val="000000"/>
          <w:kern w:val="0"/>
          <w:sz w:val="32"/>
          <w:szCs w:val="32"/>
          <w:highlight w:val="none"/>
          <w:lang w:val="en-US" w:eastAsia="zh-CN"/>
        </w:rPr>
        <w:t>。</w:t>
      </w:r>
    </w:p>
    <w:p>
      <w:pPr>
        <w:spacing w:line="600" w:lineRule="exact"/>
        <w:ind w:left="105" w:leftChars="50" w:firstLine="480" w:firstLineChars="150"/>
        <w:outlineLvl w:val="1"/>
        <w:rPr>
          <w:rFonts w:ascii="楷体_GB2312" w:eastAsia="楷体_GB2312"/>
          <w:sz w:val="32"/>
          <w:szCs w:val="32"/>
        </w:rPr>
      </w:pPr>
      <w:bookmarkStart w:id="31" w:name="_Toc1684"/>
      <w:bookmarkStart w:id="32" w:name="_Toc30206"/>
      <w:bookmarkStart w:id="33" w:name="_Toc8834"/>
      <w:bookmarkStart w:id="34" w:name="_Toc25763"/>
      <w:r>
        <w:rPr>
          <w:rFonts w:hint="eastAsia" w:ascii="楷体_GB2312" w:eastAsia="楷体_GB2312"/>
          <w:sz w:val="32"/>
          <w:szCs w:val="32"/>
        </w:rPr>
        <w:t>（二）效果</w:t>
      </w:r>
      <w:r>
        <w:rPr>
          <w:rFonts w:ascii="楷体_GB2312" w:eastAsia="楷体_GB2312"/>
          <w:sz w:val="32"/>
          <w:szCs w:val="32"/>
        </w:rPr>
        <w:t>实现情况分析</w:t>
      </w:r>
      <w:bookmarkEnd w:id="31"/>
      <w:bookmarkEnd w:id="32"/>
      <w:bookmarkEnd w:id="33"/>
      <w:bookmarkEnd w:id="34"/>
    </w:p>
    <w:p>
      <w:pPr>
        <w:pStyle w:val="16"/>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right="0" w:rightChars="0" w:firstLine="640" w:firstLineChars="200"/>
        <w:jc w:val="both"/>
        <w:textAlignment w:val="auto"/>
        <w:outlineLvl w:val="2"/>
        <w:rPr>
          <w:rFonts w:hint="eastAsia" w:ascii="仿宋_GB2312" w:hAnsi="宋体" w:eastAsia="仿宋_GB2312" w:cs="宋体"/>
          <w:b w:val="0"/>
          <w:bCs w:val="0"/>
          <w:color w:val="000000"/>
          <w:kern w:val="0"/>
          <w:sz w:val="32"/>
          <w:szCs w:val="32"/>
          <w:lang w:eastAsia="zh-CN"/>
        </w:rPr>
      </w:pPr>
      <w:r>
        <w:rPr>
          <w:rFonts w:hint="eastAsia" w:ascii="仿宋_GB2312" w:hAnsi="宋体" w:eastAsia="仿宋_GB2312" w:cs="宋体"/>
          <w:b w:val="0"/>
          <w:bCs w:val="0"/>
          <w:color w:val="000000"/>
          <w:kern w:val="0"/>
          <w:sz w:val="32"/>
          <w:szCs w:val="32"/>
          <w:lang w:val="en-US" w:eastAsia="zh-CN"/>
        </w:rPr>
        <w:t>1.</w:t>
      </w:r>
      <w:r>
        <w:rPr>
          <w:rFonts w:hint="eastAsia" w:ascii="仿宋_GB2312" w:hAnsi="宋体" w:eastAsia="仿宋_GB2312" w:cs="宋体"/>
          <w:b w:val="0"/>
          <w:bCs w:val="0"/>
          <w:color w:val="000000"/>
          <w:kern w:val="0"/>
          <w:sz w:val="32"/>
          <w:szCs w:val="32"/>
        </w:rPr>
        <w:t>经济效益</w:t>
      </w:r>
      <w:r>
        <w:rPr>
          <w:rFonts w:hint="eastAsia" w:ascii="仿宋_GB2312" w:hAnsi="宋体" w:eastAsia="仿宋_GB2312" w:cs="宋体"/>
          <w:b w:val="0"/>
          <w:bCs w:val="0"/>
          <w:color w:val="000000"/>
          <w:kern w:val="0"/>
          <w:sz w:val="32"/>
          <w:szCs w:val="32"/>
          <w:lang w:eastAsia="zh-CN"/>
        </w:rPr>
        <w:t>：</w:t>
      </w:r>
    </w:p>
    <w:p>
      <w:pPr>
        <w:pStyle w:val="16"/>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right="0" w:rightChars="0" w:firstLine="640" w:firstLineChars="200"/>
        <w:jc w:val="both"/>
        <w:textAlignment w:val="auto"/>
        <w:outlineLvl w:val="9"/>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不涉及。</w:t>
      </w:r>
    </w:p>
    <w:p>
      <w:pPr>
        <w:pStyle w:val="16"/>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2"/>
        <w:rPr>
          <w:rFonts w:hint="eastAsia" w:ascii="仿宋_GB2312" w:hAnsi="宋体" w:eastAsia="仿宋_GB2312" w:cs="宋体"/>
          <w:b w:val="0"/>
          <w:bCs w:val="0"/>
          <w:color w:val="000000"/>
          <w:kern w:val="0"/>
          <w:sz w:val="32"/>
          <w:szCs w:val="32"/>
          <w:lang w:eastAsia="zh-CN"/>
        </w:rPr>
      </w:pPr>
      <w:r>
        <w:rPr>
          <w:rFonts w:hint="eastAsia" w:ascii="仿宋_GB2312" w:hAnsi="宋体" w:eastAsia="仿宋_GB2312" w:cs="宋体"/>
          <w:b w:val="0"/>
          <w:bCs w:val="0"/>
          <w:color w:val="000000"/>
          <w:kern w:val="0"/>
          <w:sz w:val="32"/>
          <w:szCs w:val="32"/>
          <w:lang w:val="en-US" w:eastAsia="zh-CN"/>
        </w:rPr>
        <w:t>2.</w:t>
      </w:r>
      <w:r>
        <w:rPr>
          <w:rFonts w:hint="eastAsia" w:ascii="仿宋_GB2312" w:hAnsi="宋体" w:eastAsia="仿宋_GB2312" w:cs="宋体"/>
          <w:b w:val="0"/>
          <w:bCs w:val="0"/>
          <w:color w:val="000000"/>
          <w:kern w:val="0"/>
          <w:sz w:val="32"/>
          <w:szCs w:val="32"/>
        </w:rPr>
        <w:t>社会效益</w:t>
      </w:r>
      <w:r>
        <w:rPr>
          <w:rFonts w:hint="eastAsia" w:ascii="仿宋_GB2312" w:hAnsi="宋体" w:eastAsia="仿宋_GB2312" w:cs="宋体"/>
          <w:b w:val="0"/>
          <w:bCs w:val="0"/>
          <w:color w:val="000000"/>
          <w:kern w:val="0"/>
          <w:sz w:val="32"/>
          <w:szCs w:val="32"/>
          <w:lang w:eastAsia="zh-CN"/>
        </w:rPr>
        <w:t>：</w:t>
      </w:r>
    </w:p>
    <w:p>
      <w:pPr>
        <w:pStyle w:val="16"/>
        <w:keepNext w:val="0"/>
        <w:keepLines w:val="0"/>
        <w:numPr>
          <w:ilvl w:val="-1"/>
          <w:numId w:val="0"/>
        </w:numPr>
        <w:spacing w:line="560" w:lineRule="exact"/>
        <w:ind w:firstLine="640" w:firstLineChars="200"/>
        <w:outlineLvl w:val="2"/>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总体自评认为，通过项目的实施，依法从重从快打击危害国家安全和政治稳定、严重破坏社会秩序等犯罪行为，维护核心区绝对安全；持续优化法治化营商环境，保证首都经济平稳运转，营造平等优质的营商环境；规范刑事侦查活动监督，促进系统治理、源头治理；落实好市委市政府《关于深入推进检察公益诉讼工作的意见》，不断提升维护国家利益和社会公共利益的水平。并为维护国家和地区的长治久安、保障人民安居乐业提供强有力的支撑和保障。</w:t>
      </w:r>
    </w:p>
    <w:p>
      <w:pPr>
        <w:pStyle w:val="16"/>
        <w:keepNext w:val="0"/>
        <w:keepLines w:val="0"/>
        <w:numPr>
          <w:ilvl w:val="-1"/>
          <w:numId w:val="0"/>
        </w:numPr>
        <w:spacing w:line="560" w:lineRule="exact"/>
        <w:ind w:firstLine="640" w:firstLineChars="200"/>
        <w:outlineLvl w:val="2"/>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3.环境效益</w:t>
      </w:r>
    </w:p>
    <w:p>
      <w:pPr>
        <w:pStyle w:val="16"/>
        <w:keepNext w:val="0"/>
        <w:keepLines w:val="0"/>
        <w:numPr>
          <w:ilvl w:val="-1"/>
          <w:numId w:val="0"/>
        </w:numPr>
        <w:spacing w:line="560" w:lineRule="exact"/>
        <w:ind w:firstLine="640" w:firstLineChars="200"/>
        <w:outlineLvl w:val="9"/>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不涉及</w:t>
      </w:r>
    </w:p>
    <w:p>
      <w:pPr>
        <w:pStyle w:val="16"/>
        <w:numPr>
          <w:ilvl w:val="-1"/>
          <w:numId w:val="0"/>
        </w:numPr>
        <w:spacing w:line="560" w:lineRule="exact"/>
        <w:ind w:firstLine="640" w:firstLineChars="200"/>
        <w:outlineLvl w:val="2"/>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4.</w:t>
      </w:r>
      <w:r>
        <w:rPr>
          <w:rFonts w:hint="eastAsia" w:ascii="仿宋_GB2312" w:hAnsi="宋体" w:eastAsia="仿宋_GB2312" w:cs="宋体"/>
          <w:b w:val="0"/>
          <w:bCs w:val="0"/>
          <w:color w:val="000000"/>
          <w:kern w:val="0"/>
          <w:sz w:val="32"/>
          <w:szCs w:val="32"/>
        </w:rPr>
        <w:t>可持续性影响</w:t>
      </w:r>
    </w:p>
    <w:p>
      <w:pPr>
        <w:pStyle w:val="16"/>
        <w:spacing w:line="560" w:lineRule="exact"/>
        <w:ind w:firstLine="640" w:firstLineChars="200"/>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总体自评认为，我院充分发挥单位职能，保障各项检察业务工作有序开展，围绕中心工作履行检察职能，在维护首都工作大局，维护社会安全稳定，强化法律监督等方面具有可持续性。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outlineLvl w:val="2"/>
        <w:rPr>
          <w:rFonts w:hint="eastAsia"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5.</w:t>
      </w:r>
      <w:r>
        <w:rPr>
          <w:rFonts w:hint="eastAsia" w:ascii="仿宋_GB2312" w:hAnsi="宋体" w:eastAsia="仿宋_GB2312" w:cs="宋体"/>
          <w:b w:val="0"/>
          <w:bCs w:val="0"/>
          <w:color w:val="000000"/>
          <w:kern w:val="0"/>
          <w:sz w:val="32"/>
          <w:szCs w:val="32"/>
        </w:rPr>
        <w:t>服务对象满意度</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b w:val="0"/>
          <w:bCs w:val="0"/>
          <w:color w:val="000000"/>
          <w:kern w:val="0"/>
          <w:sz w:val="32"/>
          <w:szCs w:val="32"/>
          <w:lang w:val="en-US" w:eastAsia="zh-CN"/>
        </w:rPr>
        <w:t>总体自评认为，我院</w:t>
      </w:r>
      <w:r>
        <w:rPr>
          <w:rFonts w:hint="eastAsia" w:ascii="仿宋_GB2312" w:hAnsi="宋体" w:eastAsia="仿宋_GB2312" w:cs="宋体"/>
          <w:b w:val="0"/>
          <w:bCs w:val="0"/>
          <w:color w:val="000000"/>
          <w:kern w:val="0"/>
          <w:sz w:val="32"/>
          <w:szCs w:val="32"/>
          <w:lang w:val="en-US" w:eastAsia="zh-CN" w:bidi="ar-SA"/>
        </w:rPr>
        <w:t>项目满意度反馈信息不够全面，满意度调查有待完善。</w:t>
      </w:r>
    </w:p>
    <w:p>
      <w:pPr>
        <w:spacing w:line="600" w:lineRule="exact"/>
        <w:ind w:left="105" w:leftChars="50" w:firstLine="480" w:firstLineChars="150"/>
        <w:outlineLvl w:val="0"/>
        <w:rPr>
          <w:rFonts w:hint="eastAsia" w:ascii="黑体" w:hAnsi="黑体" w:eastAsia="黑体" w:cs="宋体"/>
          <w:color w:val="000000"/>
          <w:kern w:val="0"/>
          <w:sz w:val="32"/>
          <w:szCs w:val="32"/>
          <w:highlight w:val="none"/>
        </w:rPr>
      </w:pPr>
      <w:bookmarkStart w:id="35" w:name="_Toc18664"/>
      <w:bookmarkStart w:id="36" w:name="_Toc22647"/>
      <w:bookmarkStart w:id="37" w:name="_Toc19106"/>
      <w:bookmarkStart w:id="38" w:name="_Toc17963"/>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bookmarkEnd w:id="35"/>
      <w:bookmarkEnd w:id="36"/>
      <w:bookmarkEnd w:id="37"/>
      <w:bookmarkEnd w:id="38"/>
    </w:p>
    <w:p>
      <w:pPr>
        <w:spacing w:line="600" w:lineRule="exact"/>
        <w:ind w:left="105" w:leftChars="50" w:firstLine="480" w:firstLineChars="150"/>
        <w:outlineLvl w:val="1"/>
        <w:rPr>
          <w:rFonts w:ascii="楷体_GB2312" w:eastAsia="楷体_GB2312"/>
          <w:sz w:val="32"/>
          <w:szCs w:val="32"/>
        </w:rPr>
      </w:pPr>
      <w:bookmarkStart w:id="39" w:name="_Toc20391"/>
      <w:bookmarkStart w:id="40" w:name="_Toc29143"/>
      <w:bookmarkStart w:id="41" w:name="_Toc32474"/>
      <w:bookmarkStart w:id="42" w:name="_Toc19959"/>
      <w:r>
        <w:rPr>
          <w:rFonts w:hint="eastAsia" w:ascii="楷体_GB2312" w:eastAsia="楷体_GB2312"/>
          <w:sz w:val="32"/>
          <w:szCs w:val="32"/>
        </w:rPr>
        <w:t>（一）财务管理</w:t>
      </w:r>
      <w:bookmarkEnd w:id="39"/>
      <w:bookmarkEnd w:id="40"/>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1.2023年度我院建立了《北京市西城区人民检察院内部控制手册》，财务管理制度健全。实际执行中，严格按照财务制度执行，执行审核审批手续。</w:t>
      </w:r>
    </w:p>
    <w:p>
      <w:pPr>
        <w:spacing w:line="56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2.2023年度，我院各项资金支出均参照国家、北京市相关制度及本单位相关财务制度执行，严格落实资金拨付审批程序，以保障资金及时发放到位。同时，配合市财政局开展项目监管检查、绩效评价相关工作，加强资金使用效果的监督、落实。</w:t>
      </w:r>
    </w:p>
    <w:p>
      <w:pPr>
        <w:spacing w:line="600" w:lineRule="exact"/>
        <w:ind w:left="105" w:leftChars="50" w:firstLine="480" w:firstLineChars="150"/>
        <w:outlineLvl w:val="1"/>
        <w:rPr>
          <w:rFonts w:hint="eastAsia" w:ascii="楷体_GB2312" w:eastAsia="楷体_GB2312"/>
          <w:sz w:val="32"/>
          <w:szCs w:val="32"/>
        </w:rPr>
      </w:pPr>
      <w:bookmarkStart w:id="43" w:name="_Toc5544"/>
      <w:bookmarkStart w:id="44" w:name="_Toc11625"/>
      <w:bookmarkStart w:id="45" w:name="_Toc18008"/>
      <w:bookmarkStart w:id="46" w:name="_Toc8185"/>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资产管理</w:t>
      </w:r>
      <w:bookmarkEnd w:id="43"/>
      <w:bookmarkEnd w:id="44"/>
      <w:bookmarkEnd w:id="45"/>
      <w:bookmarkEnd w:id="46"/>
    </w:p>
    <w:p>
      <w:pPr>
        <w:spacing w:line="56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1.我院建立了《北京市西城区人民检察院内部控制手册》，资产管理制度较为健全。</w:t>
      </w:r>
    </w:p>
    <w:p>
      <w:pPr>
        <w:spacing w:line="56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我院在资产管理方面能够按照现有制度执行，科学合理做好资产配置，加强资产的日常管理维护，挖掘资产使用价值，规范和完善资产的处置流程，充分发挥资产在单位履行职能方面的物质基础作用，有效保证单位带给公共服务的需要。</w:t>
      </w:r>
    </w:p>
    <w:p>
      <w:pPr>
        <w:numPr>
          <w:ilvl w:val="0"/>
          <w:numId w:val="1"/>
        </w:numPr>
        <w:spacing w:line="600" w:lineRule="exact"/>
        <w:ind w:left="0" w:leftChars="0" w:firstLine="640" w:firstLineChars="200"/>
        <w:outlineLvl w:val="1"/>
        <w:rPr>
          <w:rFonts w:ascii="楷体_GB2312" w:eastAsia="楷体_GB2312"/>
          <w:sz w:val="32"/>
          <w:szCs w:val="32"/>
        </w:rPr>
      </w:pPr>
      <w:bookmarkStart w:id="47" w:name="_Toc1653"/>
      <w:bookmarkStart w:id="48" w:name="_Toc30546"/>
      <w:bookmarkStart w:id="49" w:name="_Toc954"/>
      <w:bookmarkStart w:id="50" w:name="_Toc5684"/>
      <w:r>
        <w:rPr>
          <w:rFonts w:hint="eastAsia" w:ascii="楷体_GB2312" w:eastAsia="楷体_GB2312"/>
          <w:sz w:val="32"/>
          <w:szCs w:val="32"/>
        </w:rPr>
        <w:t>绩效</w:t>
      </w:r>
      <w:r>
        <w:rPr>
          <w:rFonts w:ascii="楷体_GB2312" w:eastAsia="楷体_GB2312"/>
          <w:sz w:val="32"/>
          <w:szCs w:val="32"/>
        </w:rPr>
        <w:t>管理</w:t>
      </w:r>
      <w:bookmarkEnd w:id="47"/>
      <w:bookmarkEnd w:id="48"/>
      <w:bookmarkEnd w:id="49"/>
      <w:bookmarkEnd w:id="50"/>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我院部门支出绩效评价依据设定的绩效目标，运用科学、合理的绩效评价指标、评价标准和评价方法，对部门支出的经济性、效率性、效益性和公平性以及预算资金的投入、使用过程、产出和效果进行客观、公正的测量、分析和评判进一步加强预算绩效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lang w:val="en-US" w:eastAsia="zh-CN"/>
        </w:rPr>
        <w:t>在部门预算绩效管理工作中，对预算项目的决策、执行、产出及效益等管理方面进行综合评价，评价结果经单位领导审批，确保评价结果的真实、准确、客观。通过绩效评价进一步强化了各部门对项目资金的绩效管理意识，提高了财</w:t>
      </w:r>
      <w:r>
        <w:rPr>
          <w:rFonts w:hint="eastAsia" w:ascii="仿宋_GB2312" w:hAnsi="宋体" w:eastAsia="仿宋_GB2312" w:cs="宋体"/>
          <w:color w:val="000000"/>
          <w:kern w:val="0"/>
          <w:sz w:val="32"/>
          <w:szCs w:val="32"/>
          <w:highlight w:val="none"/>
          <w:lang w:val="en-US" w:eastAsia="zh-CN"/>
        </w:rPr>
        <w:t>政资金的使用效益。</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_GB2312" w:eastAsia="楷体_GB2312"/>
          <w:sz w:val="32"/>
          <w:szCs w:val="32"/>
          <w:highlight w:val="none"/>
        </w:rPr>
      </w:pPr>
      <w:bookmarkStart w:id="51" w:name="_Toc10417"/>
      <w:bookmarkStart w:id="52" w:name="_Toc24687"/>
      <w:bookmarkStart w:id="53" w:name="_Toc11233"/>
      <w:bookmarkStart w:id="54" w:name="_Toc28435"/>
      <w:r>
        <w:rPr>
          <w:rFonts w:hint="eastAsia" w:ascii="楷体_GB2312" w:eastAsia="楷体_GB2312"/>
          <w:sz w:val="32"/>
          <w:szCs w:val="32"/>
          <w:highlight w:val="none"/>
        </w:rPr>
        <w:t>结转结余率</w:t>
      </w:r>
      <w:bookmarkEnd w:id="51"/>
      <w:bookmarkEnd w:id="52"/>
      <w:bookmarkEnd w:id="53"/>
      <w:bookmarkEnd w:id="54"/>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宋体" w:eastAsia="仿宋_GB2312" w:cs="宋体"/>
          <w:color w:val="000000"/>
          <w:kern w:val="0"/>
          <w:sz w:val="32"/>
          <w:szCs w:val="32"/>
          <w:highlight w:val="none"/>
          <w:lang w:val="en-US" w:eastAsia="zh-CN" w:bidi="ar-SA"/>
        </w:rPr>
      </w:pPr>
      <w:r>
        <w:rPr>
          <w:rFonts w:hint="eastAsia" w:ascii="仿宋_GB2312" w:hAnsi="宋体" w:eastAsia="仿宋_GB2312" w:cs="宋体"/>
          <w:color w:val="000000"/>
          <w:kern w:val="0"/>
          <w:sz w:val="32"/>
          <w:szCs w:val="32"/>
          <w:highlight w:val="none"/>
          <w:lang w:val="en-US" w:eastAsia="zh-CN" w:bidi="ar-SA"/>
        </w:rPr>
        <w:t xml:space="preserve">    </w:t>
      </w:r>
      <w:r>
        <w:rPr>
          <w:rFonts w:hint="eastAsia" w:ascii="仿宋_GB2312" w:hAnsi="宋体" w:eastAsia="仿宋_GB2312" w:cs="宋体"/>
          <w:color w:val="000000"/>
          <w:kern w:val="0"/>
          <w:sz w:val="32"/>
          <w:szCs w:val="32"/>
          <w:highlight w:val="none"/>
          <w:lang w:val="en-US" w:eastAsia="zh-CN"/>
        </w:rPr>
        <w:t>2023年结转结余资金总额为256.28万元，支出预算资金为11,553.99万元，结转结余率为2.22%。</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outlineLvl w:val="1"/>
        <w:rPr>
          <w:rFonts w:ascii="楷体_GB2312" w:eastAsia="楷体_GB2312"/>
          <w:sz w:val="32"/>
          <w:szCs w:val="32"/>
          <w:highlight w:val="none"/>
        </w:rPr>
      </w:pPr>
      <w:bookmarkStart w:id="55" w:name="_Toc12915"/>
      <w:bookmarkStart w:id="56" w:name="_Toc6259"/>
      <w:bookmarkStart w:id="57" w:name="_Toc7772"/>
      <w:bookmarkStart w:id="58" w:name="_Toc19888"/>
      <w:r>
        <w:rPr>
          <w:rFonts w:hint="eastAsia" w:ascii="楷体_GB2312" w:eastAsia="楷体_GB2312"/>
          <w:sz w:val="32"/>
          <w:szCs w:val="32"/>
          <w:highlight w:val="none"/>
        </w:rPr>
        <w:t>（五）部门</w:t>
      </w:r>
      <w:r>
        <w:rPr>
          <w:rFonts w:ascii="楷体_GB2312" w:eastAsia="楷体_GB2312"/>
          <w:sz w:val="32"/>
          <w:szCs w:val="32"/>
          <w:highlight w:val="none"/>
        </w:rPr>
        <w:t>预决算差异率</w:t>
      </w:r>
      <w:bookmarkEnd w:id="55"/>
      <w:bookmarkEnd w:id="56"/>
      <w:bookmarkEnd w:id="57"/>
      <w:bookmarkEnd w:id="58"/>
    </w:p>
    <w:p>
      <w:pPr>
        <w:spacing w:line="600" w:lineRule="exact"/>
        <w:ind w:firstLine="640" w:firstLineChars="20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hint="eastAsia" w:ascii="仿宋_GB2312" w:hAnsi="宋体" w:eastAsia="仿宋_GB2312" w:cs="宋体"/>
          <w:color w:val="000000"/>
          <w:kern w:val="0"/>
          <w:sz w:val="32"/>
          <w:szCs w:val="32"/>
          <w:highlight w:val="none"/>
          <w:lang w:val="en-US" w:eastAsia="zh-CN"/>
        </w:rPr>
        <w:t>年初</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11,323.97</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资金总体支出</w:t>
      </w:r>
      <w:r>
        <w:rPr>
          <w:rFonts w:hint="eastAsia" w:ascii="仿宋_GB2312" w:hAnsi="宋体" w:eastAsia="仿宋_GB2312" w:cs="宋体"/>
          <w:color w:val="000000"/>
          <w:kern w:val="0"/>
          <w:sz w:val="32"/>
          <w:szCs w:val="32"/>
          <w:highlight w:val="none"/>
          <w:lang w:val="en-US" w:eastAsia="zh-CN"/>
        </w:rPr>
        <w:t>11,294.51</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预决算差异率为2.60%。</w:t>
      </w:r>
    </w:p>
    <w:p>
      <w:pPr>
        <w:spacing w:line="600" w:lineRule="exact"/>
        <w:ind w:left="105" w:leftChars="50" w:firstLine="480" w:firstLineChars="150"/>
        <w:outlineLvl w:val="0"/>
        <w:rPr>
          <w:rFonts w:ascii="黑体" w:hAnsi="黑体" w:eastAsia="黑体"/>
          <w:sz w:val="32"/>
          <w:szCs w:val="32"/>
        </w:rPr>
      </w:pPr>
      <w:bookmarkStart w:id="59" w:name="_Toc27132"/>
      <w:bookmarkStart w:id="60" w:name="_Toc18052"/>
      <w:bookmarkStart w:id="61" w:name="_Toc7165"/>
      <w:bookmarkStart w:id="62" w:name="_Toc20465"/>
      <w:r>
        <w:rPr>
          <w:rFonts w:hint="eastAsia" w:ascii="黑体" w:hAnsi="黑体" w:eastAsia="黑体"/>
          <w:sz w:val="32"/>
          <w:szCs w:val="32"/>
        </w:rPr>
        <w:t>五、总体</w:t>
      </w:r>
      <w:r>
        <w:rPr>
          <w:rFonts w:ascii="黑体" w:hAnsi="黑体" w:eastAsia="黑体"/>
          <w:sz w:val="32"/>
          <w:szCs w:val="32"/>
        </w:rPr>
        <w:t>评价结论</w:t>
      </w:r>
      <w:bookmarkEnd w:id="59"/>
      <w:bookmarkEnd w:id="60"/>
      <w:bookmarkEnd w:id="61"/>
      <w:bookmarkEnd w:id="62"/>
    </w:p>
    <w:p>
      <w:pPr>
        <w:spacing w:line="600" w:lineRule="exact"/>
        <w:ind w:left="105" w:leftChars="50" w:firstLine="480" w:firstLineChars="150"/>
        <w:outlineLvl w:val="1"/>
        <w:rPr>
          <w:rFonts w:hint="eastAsia" w:ascii="楷体_GB2312" w:eastAsia="楷体_GB2312"/>
          <w:sz w:val="32"/>
          <w:szCs w:val="32"/>
        </w:rPr>
      </w:pPr>
      <w:bookmarkStart w:id="63" w:name="_Toc6411"/>
      <w:bookmarkStart w:id="64" w:name="_Toc16634"/>
      <w:bookmarkStart w:id="65" w:name="_Toc10302"/>
      <w:bookmarkStart w:id="66" w:name="_Toc19878"/>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63"/>
      <w:bookmarkEnd w:id="64"/>
      <w:bookmarkEnd w:id="65"/>
      <w:bookmarkEnd w:id="66"/>
    </w:p>
    <w:p>
      <w:pPr>
        <w:spacing w:line="560" w:lineRule="exact"/>
        <w:ind w:firstLine="640" w:firstLineChars="200"/>
        <w:rPr>
          <w:rFonts w:hint="default"/>
          <w:highlight w:val="none"/>
          <w:lang w:val="en-US" w:eastAsia="zh-CN"/>
        </w:rPr>
      </w:pPr>
      <w:r>
        <w:rPr>
          <w:rFonts w:hint="eastAsia" w:ascii="仿宋_GB2312" w:hAnsi="宋体" w:eastAsia="仿宋_GB2312" w:cs="宋体"/>
          <w:color w:val="000000"/>
          <w:kern w:val="0"/>
          <w:sz w:val="32"/>
          <w:szCs w:val="32"/>
          <w:highlight w:val="none"/>
          <w:lang w:val="en-US" w:eastAsia="zh-CN"/>
        </w:rPr>
        <w:t>2023年，我院开展本年度绩效评价项目9个，占本年申报项目总数100%，涉及项目预算金额972.22万元，其中部门评价项目1个，涉及预算金额</w:t>
      </w:r>
      <w:r>
        <w:rPr>
          <w:rFonts w:hint="eastAsia" w:ascii="仿宋_GB2312" w:hAnsi="仿宋_GB2312" w:cs="仿宋_GB2312"/>
          <w:sz w:val="32"/>
          <w:szCs w:val="32"/>
          <w:highlight w:val="none"/>
          <w:lang w:val="en-US" w:eastAsia="zh-CN"/>
        </w:rPr>
        <w:t>456.79</w:t>
      </w:r>
      <w:r>
        <w:rPr>
          <w:rFonts w:hint="eastAsia" w:ascii="仿宋_GB2312" w:hAnsi="宋体" w:eastAsia="仿宋_GB2312" w:cs="宋体"/>
          <w:color w:val="000000"/>
          <w:kern w:val="0"/>
          <w:sz w:val="32"/>
          <w:szCs w:val="32"/>
          <w:highlight w:val="none"/>
          <w:lang w:val="en-US" w:eastAsia="zh-CN"/>
        </w:rPr>
        <w:t>万元，单位自评项目8个，涉及预算金额515.43万元。评价得分在90（含）—100分的项目5个，评价得分在80（含）—90分的项目4个，评价得分0分的项目0个。</w:t>
      </w:r>
    </w:p>
    <w:tbl>
      <w:tblPr>
        <w:tblStyle w:val="12"/>
        <w:tblW w:w="5043" w:type="pct"/>
        <w:tblInd w:w="-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727"/>
        <w:gridCol w:w="1130"/>
        <w:gridCol w:w="1766"/>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450" w:hRule="atLeast"/>
        </w:trPr>
        <w:tc>
          <w:tcPr>
            <w:tcW w:w="2167" w:type="pct"/>
            <w:shd w:val="clear" w:color="000000" w:fill="auto"/>
            <w:noWrap w:val="0"/>
            <w:vAlign w:val="center"/>
          </w:tcPr>
          <w:p>
            <w:pPr>
              <w:widowControl/>
              <w:spacing w:line="560" w:lineRule="exact"/>
              <w:jc w:val="center"/>
              <w:rPr>
                <w:rFonts w:hint="eastAsia" w:ascii="仿宋_GB2312" w:hAnsi="仿宋_GB2312" w:cs="仿宋_GB2312"/>
                <w:b/>
                <w:bCs/>
                <w:kern w:val="0"/>
                <w:sz w:val="21"/>
                <w:szCs w:val="21"/>
                <w:highlight w:val="none"/>
              </w:rPr>
            </w:pPr>
            <w:r>
              <w:rPr>
                <w:rFonts w:hint="eastAsia" w:ascii="仿宋_GB2312" w:hAnsi="仿宋_GB2312" w:cs="仿宋_GB2312"/>
                <w:b/>
                <w:bCs/>
                <w:kern w:val="0"/>
                <w:sz w:val="21"/>
                <w:szCs w:val="21"/>
                <w:highlight w:val="none"/>
              </w:rPr>
              <w:t>评价</w:t>
            </w:r>
            <w:r>
              <w:rPr>
                <w:rFonts w:hint="eastAsia" w:ascii="仿宋_GB2312" w:hAnsi="仿宋_GB2312" w:cs="仿宋_GB2312"/>
                <w:b/>
                <w:bCs/>
                <w:kern w:val="0"/>
                <w:sz w:val="21"/>
                <w:szCs w:val="21"/>
                <w:highlight w:val="none"/>
                <w:lang w:val="en-US" w:eastAsia="zh-CN"/>
              </w:rPr>
              <w:t>项目名称</w:t>
            </w:r>
          </w:p>
        </w:tc>
        <w:tc>
          <w:tcPr>
            <w:tcW w:w="657" w:type="pct"/>
            <w:shd w:val="clear" w:color="000000" w:fill="auto"/>
            <w:noWrap w:val="0"/>
            <w:vAlign w:val="center"/>
          </w:tcPr>
          <w:p>
            <w:pPr>
              <w:widowControl/>
              <w:spacing w:line="560" w:lineRule="exact"/>
              <w:jc w:val="center"/>
              <w:rPr>
                <w:rFonts w:hint="eastAsia" w:ascii="仿宋_GB2312" w:hAnsi="仿宋_GB2312" w:cs="仿宋_GB2312"/>
                <w:b/>
                <w:bCs/>
                <w:kern w:val="0"/>
                <w:sz w:val="21"/>
                <w:szCs w:val="21"/>
                <w:highlight w:val="none"/>
              </w:rPr>
            </w:pPr>
            <w:r>
              <w:rPr>
                <w:rFonts w:hint="eastAsia" w:ascii="仿宋_GB2312" w:hAnsi="仿宋_GB2312" w:cs="仿宋_GB2312"/>
                <w:b/>
                <w:bCs/>
                <w:kern w:val="0"/>
                <w:sz w:val="21"/>
                <w:szCs w:val="21"/>
                <w:highlight w:val="none"/>
              </w:rPr>
              <w:t>分值</w:t>
            </w:r>
          </w:p>
        </w:tc>
        <w:tc>
          <w:tcPr>
            <w:tcW w:w="1027" w:type="pct"/>
            <w:shd w:val="clear" w:color="000000" w:fill="auto"/>
            <w:noWrap w:val="0"/>
            <w:vAlign w:val="center"/>
          </w:tcPr>
          <w:p>
            <w:pPr>
              <w:widowControl/>
              <w:spacing w:line="560" w:lineRule="exact"/>
              <w:jc w:val="center"/>
              <w:rPr>
                <w:rFonts w:hint="eastAsia" w:ascii="仿宋_GB2312" w:hAnsi="仿宋_GB2312" w:cs="仿宋_GB2312"/>
                <w:b/>
                <w:bCs/>
                <w:kern w:val="0"/>
                <w:sz w:val="21"/>
                <w:szCs w:val="21"/>
                <w:highlight w:val="none"/>
              </w:rPr>
            </w:pPr>
            <w:r>
              <w:rPr>
                <w:rFonts w:hint="eastAsia" w:ascii="仿宋_GB2312" w:hAnsi="仿宋_GB2312" w:cs="仿宋_GB2312"/>
                <w:b/>
                <w:bCs/>
                <w:kern w:val="0"/>
                <w:sz w:val="21"/>
                <w:szCs w:val="21"/>
                <w:highlight w:val="none"/>
              </w:rPr>
              <w:t>绩效评定级别</w:t>
            </w:r>
          </w:p>
        </w:tc>
        <w:tc>
          <w:tcPr>
            <w:tcW w:w="1147" w:type="pct"/>
            <w:shd w:val="clear" w:color="000000" w:fill="auto"/>
            <w:noWrap w:val="0"/>
            <w:vAlign w:val="center"/>
          </w:tcPr>
          <w:p>
            <w:pPr>
              <w:widowControl/>
              <w:spacing w:line="560" w:lineRule="exact"/>
              <w:jc w:val="center"/>
              <w:rPr>
                <w:rFonts w:hint="default" w:ascii="仿宋_GB2312" w:hAnsi="仿宋_GB2312" w:eastAsia="宋体" w:cs="仿宋_GB2312"/>
                <w:b/>
                <w:bCs/>
                <w:kern w:val="0"/>
                <w:sz w:val="21"/>
                <w:szCs w:val="21"/>
                <w:highlight w:val="none"/>
                <w:lang w:val="en-US" w:eastAsia="zh-CN"/>
              </w:rPr>
            </w:pPr>
            <w:r>
              <w:rPr>
                <w:rFonts w:hint="eastAsia" w:ascii="仿宋_GB2312" w:hAnsi="仿宋_GB2312" w:cs="仿宋_GB2312"/>
                <w:b/>
                <w:bCs/>
                <w:kern w:val="0"/>
                <w:sz w:val="21"/>
                <w:szCs w:val="21"/>
                <w:highlight w:val="none"/>
                <w:lang w:val="en-US" w:eastAsia="zh-CN"/>
              </w:rPr>
              <w:t>预算资金（万元）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67" w:type="pct"/>
            <w:shd w:val="clear" w:color="000000" w:fill="auto"/>
            <w:noWrap w:val="0"/>
            <w:vAlign w:val="center"/>
          </w:tcPr>
          <w:p>
            <w:pPr>
              <w:widowControl/>
              <w:spacing w:line="600" w:lineRule="exact"/>
              <w:ind w:firstLine="420" w:firstLineChars="200"/>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2023年安保安检工作经费</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94.00</w:t>
            </w:r>
          </w:p>
        </w:tc>
        <w:tc>
          <w:tcPr>
            <w:tcW w:w="1027" w:type="pct"/>
            <w:shd w:val="clear" w:color="000000" w:fill="auto"/>
            <w:noWrap w:val="0"/>
            <w:vAlign w:val="center"/>
          </w:tcPr>
          <w:p>
            <w:pPr>
              <w:widowControl/>
              <w:spacing w:line="600" w:lineRule="exact"/>
              <w:ind w:firstLine="630" w:firstLineChars="3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47" w:type="pct"/>
            <w:shd w:val="clear" w:color="000000" w:fill="auto"/>
            <w:noWrap w:val="0"/>
            <w:vAlign w:val="center"/>
          </w:tcPr>
          <w:p>
            <w:pPr>
              <w:widowControl/>
              <w:spacing w:line="60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113.52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67" w:type="pct"/>
            <w:shd w:val="clear" w:color="000000" w:fill="auto"/>
            <w:noWrap w:val="0"/>
            <w:vAlign w:val="center"/>
          </w:tcPr>
          <w:p>
            <w:pPr>
              <w:widowControl/>
              <w:spacing w:line="600" w:lineRule="exact"/>
              <w:ind w:firstLine="420" w:firstLineChars="200"/>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2023年绩效评审咨询服务费</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 88.00</w:t>
            </w:r>
          </w:p>
        </w:tc>
        <w:tc>
          <w:tcPr>
            <w:tcW w:w="1027" w:type="pct"/>
            <w:shd w:val="clear" w:color="000000" w:fill="auto"/>
            <w:noWrap w:val="0"/>
            <w:vAlign w:val="center"/>
          </w:tcPr>
          <w:p>
            <w:pPr>
              <w:widowControl/>
              <w:spacing w:line="600" w:lineRule="exact"/>
              <w:ind w:firstLine="630" w:firstLineChars="3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良</w:t>
            </w:r>
          </w:p>
        </w:tc>
        <w:tc>
          <w:tcPr>
            <w:tcW w:w="1147" w:type="pct"/>
            <w:shd w:val="clear" w:color="000000" w:fill="auto"/>
            <w:noWrap w:val="0"/>
            <w:vAlign w:val="center"/>
          </w:tcPr>
          <w:p>
            <w:pPr>
              <w:widowControl/>
              <w:spacing w:line="60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67" w:type="pct"/>
            <w:shd w:val="clear" w:color="000000" w:fill="auto"/>
            <w:noWrap w:val="0"/>
            <w:vAlign w:val="center"/>
          </w:tcPr>
          <w:p>
            <w:pPr>
              <w:widowControl/>
              <w:spacing w:line="600" w:lineRule="exact"/>
              <w:ind w:firstLine="420" w:firstLineChars="200"/>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2023年检察工作经费</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 91.24</w:t>
            </w:r>
          </w:p>
        </w:tc>
        <w:tc>
          <w:tcPr>
            <w:tcW w:w="1027" w:type="pct"/>
            <w:shd w:val="clear" w:color="000000" w:fill="auto"/>
            <w:noWrap w:val="0"/>
            <w:vAlign w:val="center"/>
          </w:tcPr>
          <w:p>
            <w:pPr>
              <w:widowControl/>
              <w:spacing w:line="600" w:lineRule="exact"/>
              <w:ind w:firstLine="630" w:firstLineChars="300"/>
              <w:jc w:val="both"/>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4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167" w:type="pct"/>
            <w:shd w:val="clear" w:color="000000" w:fill="auto"/>
            <w:noWrap w:val="0"/>
            <w:vAlign w:val="center"/>
          </w:tcPr>
          <w:p>
            <w:pPr>
              <w:widowControl/>
              <w:spacing w:line="600" w:lineRule="exact"/>
              <w:ind w:firstLine="420" w:firstLineChars="20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2023年信息化运行维护项目</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 91.36</w:t>
            </w:r>
          </w:p>
        </w:tc>
        <w:tc>
          <w:tcPr>
            <w:tcW w:w="1027" w:type="pct"/>
            <w:shd w:val="clear" w:color="000000" w:fill="auto"/>
            <w:noWrap w:val="0"/>
            <w:vAlign w:val="center"/>
          </w:tcPr>
          <w:p>
            <w:pPr>
              <w:widowControl/>
              <w:spacing w:line="600" w:lineRule="exact"/>
              <w:ind w:firstLine="630" w:firstLineChars="300"/>
              <w:jc w:val="both"/>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4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81.26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7" w:type="pct"/>
            <w:shd w:val="clear" w:color="000000" w:fill="auto"/>
            <w:noWrap w:val="0"/>
            <w:vAlign w:val="center"/>
          </w:tcPr>
          <w:p>
            <w:pPr>
              <w:widowControl/>
              <w:spacing w:line="600" w:lineRule="exact"/>
              <w:ind w:firstLine="420" w:firstLineChars="20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2023年互联网接入费项目</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87.98</w:t>
            </w:r>
          </w:p>
        </w:tc>
        <w:tc>
          <w:tcPr>
            <w:tcW w:w="1027" w:type="pct"/>
            <w:shd w:val="clear" w:color="000000" w:fill="auto"/>
            <w:noWrap w:val="0"/>
            <w:vAlign w:val="center"/>
          </w:tcPr>
          <w:p>
            <w:pPr>
              <w:widowControl/>
              <w:spacing w:line="600" w:lineRule="exact"/>
              <w:ind w:firstLine="630" w:firstLineChars="300"/>
              <w:jc w:val="both"/>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良</w:t>
            </w:r>
          </w:p>
        </w:tc>
        <w:tc>
          <w:tcPr>
            <w:tcW w:w="114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7" w:type="pct"/>
            <w:shd w:val="clear" w:color="000000" w:fill="auto"/>
            <w:noWrap w:val="0"/>
            <w:vAlign w:val="center"/>
          </w:tcPr>
          <w:p>
            <w:pPr>
              <w:widowControl/>
              <w:spacing w:line="600" w:lineRule="exact"/>
              <w:ind w:firstLine="420" w:firstLineChars="200"/>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2023年业务装备费</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default" w:ascii="仿宋_GB2312" w:hAnsi="宋体" w:eastAsia="仿宋_GB2312" w:cs="宋体"/>
                <w:color w:val="000000"/>
                <w:kern w:val="0"/>
                <w:sz w:val="21"/>
                <w:szCs w:val="21"/>
                <w:lang w:val="en-US" w:eastAsia="zh-CN"/>
              </w:rPr>
              <w:t xml:space="preserve"> </w:t>
            </w:r>
            <w:r>
              <w:rPr>
                <w:rFonts w:hint="eastAsia" w:ascii="仿宋_GB2312" w:hAnsi="宋体" w:eastAsia="仿宋_GB2312" w:cs="宋体"/>
                <w:color w:val="000000"/>
                <w:kern w:val="0"/>
                <w:sz w:val="21"/>
                <w:szCs w:val="21"/>
                <w:lang w:val="en-US" w:eastAsia="zh-CN"/>
              </w:rPr>
              <w:t>93.55</w:t>
            </w:r>
          </w:p>
        </w:tc>
        <w:tc>
          <w:tcPr>
            <w:tcW w:w="1027" w:type="pct"/>
            <w:shd w:val="clear" w:color="000000" w:fill="auto"/>
            <w:noWrap w:val="0"/>
            <w:vAlign w:val="center"/>
          </w:tcPr>
          <w:p>
            <w:pPr>
              <w:widowControl/>
              <w:spacing w:line="600" w:lineRule="exact"/>
              <w:ind w:firstLine="630" w:firstLineChars="300"/>
              <w:jc w:val="both"/>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优</w:t>
            </w:r>
          </w:p>
        </w:tc>
        <w:tc>
          <w:tcPr>
            <w:tcW w:w="114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86.75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7" w:type="pct"/>
            <w:shd w:val="clear" w:color="000000" w:fill="auto"/>
            <w:noWrap w:val="0"/>
            <w:vAlign w:val="center"/>
          </w:tcPr>
          <w:p>
            <w:pPr>
              <w:widowControl/>
              <w:spacing w:line="600" w:lineRule="exact"/>
              <w:ind w:firstLine="420" w:firstLineChars="200"/>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2023年办案业务费</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 89.94</w:t>
            </w:r>
          </w:p>
        </w:tc>
        <w:tc>
          <w:tcPr>
            <w:tcW w:w="1027" w:type="pct"/>
            <w:shd w:val="clear" w:color="000000" w:fill="auto"/>
            <w:noWrap w:val="0"/>
            <w:vAlign w:val="center"/>
          </w:tcPr>
          <w:p>
            <w:pPr>
              <w:widowControl/>
              <w:spacing w:line="600" w:lineRule="exact"/>
              <w:ind w:firstLine="630" w:firstLineChars="300"/>
              <w:jc w:val="both"/>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良</w:t>
            </w:r>
          </w:p>
        </w:tc>
        <w:tc>
          <w:tcPr>
            <w:tcW w:w="1147" w:type="pct"/>
            <w:shd w:val="clear" w:color="000000" w:fill="auto"/>
            <w:noWrap w:val="0"/>
            <w:vAlign w:val="center"/>
          </w:tcPr>
          <w:p>
            <w:pPr>
              <w:widowControl/>
              <w:spacing w:line="60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456.79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7" w:type="pct"/>
            <w:shd w:val="clear" w:color="000000" w:fill="auto"/>
            <w:noWrap w:val="0"/>
            <w:vAlign w:val="center"/>
          </w:tcPr>
          <w:p>
            <w:pPr>
              <w:widowControl/>
              <w:spacing w:line="600" w:lineRule="exact"/>
              <w:ind w:firstLine="420" w:firstLineChars="200"/>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2023年房屋结构、中央空调、电梯维修及楼宇防水费</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97.91</w:t>
            </w:r>
            <w:r>
              <w:rPr>
                <w:rFonts w:hint="default" w:ascii="仿宋_GB2312" w:hAnsi="宋体" w:eastAsia="仿宋_GB2312" w:cs="宋体"/>
                <w:color w:val="000000"/>
                <w:kern w:val="0"/>
                <w:sz w:val="21"/>
                <w:szCs w:val="21"/>
                <w:lang w:val="en-US" w:eastAsia="zh-CN"/>
              </w:rPr>
              <w:t xml:space="preserve"> </w:t>
            </w:r>
          </w:p>
        </w:tc>
        <w:tc>
          <w:tcPr>
            <w:tcW w:w="1027" w:type="pct"/>
            <w:shd w:val="clear" w:color="000000" w:fill="auto"/>
            <w:noWrap w:val="0"/>
            <w:vAlign w:val="center"/>
          </w:tcPr>
          <w:p>
            <w:pPr>
              <w:widowControl/>
              <w:spacing w:line="600" w:lineRule="exact"/>
              <w:ind w:firstLine="630" w:firstLineChars="300"/>
              <w:jc w:val="both"/>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优</w:t>
            </w:r>
          </w:p>
        </w:tc>
        <w:tc>
          <w:tcPr>
            <w:tcW w:w="114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149.87</w:t>
            </w:r>
            <w:r>
              <w:rPr>
                <w:rFonts w:hint="default" w:ascii="仿宋_GB2312" w:hAnsi="宋体" w:eastAsia="仿宋_GB2312" w:cs="宋体"/>
                <w:color w:val="000000"/>
                <w:kern w:val="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167" w:type="pct"/>
            <w:shd w:val="clear" w:color="000000" w:fill="auto"/>
            <w:noWrap w:val="0"/>
            <w:vAlign w:val="center"/>
          </w:tcPr>
          <w:p>
            <w:pPr>
              <w:widowControl/>
              <w:spacing w:line="600" w:lineRule="exact"/>
              <w:ind w:firstLine="420" w:firstLineChars="200"/>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2023年区级财政资金项目</w:t>
            </w:r>
          </w:p>
        </w:tc>
        <w:tc>
          <w:tcPr>
            <w:tcW w:w="65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83.33</w:t>
            </w:r>
          </w:p>
        </w:tc>
        <w:tc>
          <w:tcPr>
            <w:tcW w:w="1027" w:type="pct"/>
            <w:shd w:val="clear" w:color="000000" w:fill="auto"/>
            <w:noWrap w:val="0"/>
            <w:vAlign w:val="center"/>
          </w:tcPr>
          <w:p>
            <w:pPr>
              <w:widowControl/>
              <w:spacing w:line="600" w:lineRule="exact"/>
              <w:ind w:firstLine="630" w:firstLineChars="300"/>
              <w:jc w:val="both"/>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差</w:t>
            </w:r>
          </w:p>
        </w:tc>
        <w:tc>
          <w:tcPr>
            <w:tcW w:w="1147" w:type="pct"/>
            <w:shd w:val="clear" w:color="000000" w:fill="auto"/>
            <w:noWrap w:val="0"/>
            <w:vAlign w:val="center"/>
          </w:tcPr>
          <w:p>
            <w:pPr>
              <w:widowControl/>
              <w:spacing w:line="60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 xml:space="preserve">23.20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52" w:type="pct"/>
            <w:gridSpan w:val="3"/>
            <w:shd w:val="clear" w:color="000000" w:fill="auto"/>
            <w:noWrap w:val="0"/>
            <w:vAlign w:val="center"/>
          </w:tcPr>
          <w:p>
            <w:pPr>
              <w:widowControl/>
              <w:spacing w:line="600" w:lineRule="exact"/>
              <w:ind w:firstLine="422" w:firstLineChars="200"/>
              <w:jc w:val="center"/>
              <w:rPr>
                <w:rFonts w:hint="eastAsia" w:ascii="仿宋_GB2312" w:hAnsi="宋体" w:eastAsia="仿宋_GB2312" w:cs="宋体"/>
                <w:color w:val="000000"/>
                <w:kern w:val="0"/>
                <w:sz w:val="21"/>
                <w:szCs w:val="21"/>
                <w:lang w:val="en-US" w:eastAsia="zh-CN"/>
              </w:rPr>
            </w:pPr>
            <w:r>
              <w:rPr>
                <w:rFonts w:hint="eastAsia" w:ascii="仿宋_GB2312" w:hAnsi="仿宋_GB2312" w:cs="仿宋_GB2312"/>
                <w:b/>
                <w:bCs/>
                <w:kern w:val="0"/>
                <w:sz w:val="21"/>
                <w:szCs w:val="21"/>
                <w:highlight w:val="none"/>
                <w:lang w:val="en-US" w:eastAsia="zh-CN"/>
              </w:rPr>
              <w:t>合计</w:t>
            </w:r>
          </w:p>
        </w:tc>
        <w:tc>
          <w:tcPr>
            <w:tcW w:w="1147" w:type="pct"/>
            <w:shd w:val="clear" w:color="000000" w:fill="auto"/>
            <w:noWrap w:val="0"/>
            <w:vAlign w:val="center"/>
          </w:tcPr>
          <w:p>
            <w:pPr>
              <w:widowControl/>
              <w:spacing w:line="60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972.22</w:t>
            </w:r>
          </w:p>
        </w:tc>
      </w:tr>
    </w:tbl>
    <w:p>
      <w:pPr>
        <w:numPr>
          <w:ilvl w:val="0"/>
          <w:numId w:val="2"/>
        </w:numPr>
        <w:spacing w:line="600" w:lineRule="exact"/>
        <w:ind w:left="105" w:leftChars="50" w:firstLine="480" w:firstLineChars="150"/>
        <w:outlineLvl w:val="1"/>
        <w:rPr>
          <w:rFonts w:hint="eastAsia" w:ascii="楷体_GB2312" w:eastAsia="楷体_GB2312"/>
          <w:sz w:val="32"/>
          <w:szCs w:val="32"/>
        </w:rPr>
      </w:pPr>
      <w:bookmarkStart w:id="67" w:name="_Toc1134"/>
      <w:bookmarkStart w:id="68" w:name="_Toc31226"/>
      <w:bookmarkStart w:id="69" w:name="_Toc32289"/>
      <w:bookmarkStart w:id="70" w:name="_Toc10702"/>
      <w:r>
        <w:rPr>
          <w:rFonts w:hint="eastAsia" w:ascii="楷体_GB2312" w:eastAsia="楷体_GB2312"/>
          <w:sz w:val="32"/>
          <w:szCs w:val="32"/>
        </w:rPr>
        <w:t>存在的问题及原因分析</w:t>
      </w:r>
      <w:bookmarkEnd w:id="67"/>
      <w:bookmarkEnd w:id="68"/>
      <w:bookmarkEnd w:id="69"/>
      <w:bookmarkEnd w:id="7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自评认为：本单位2023年度预算项目的实施总体良好，但还存在：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绩效目标和绩效指标设置不够合理，较为笼统，可操作性不强。项目总体绩效目标实际设定为项目的实施内容；部分项目的产出指标与项目内容对应性不强，不能全面反映项目年度总体工作部署、工作计划和工作实施方案内容；另部分项目效益指标缺少定性和定量并结合项目实际进行工作内容关联等，可衡量性不强，不利于后期监管、考核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2.个别项目预算编制不够精确，预决算存在一定误差，年初预算编制时未充分结合项目安排情况及项目资金的支出计划，且未能</w:t>
      </w:r>
      <w:r>
        <w:rPr>
          <w:rFonts w:hint="eastAsia" w:ascii="仿宋_GB2312" w:hAnsi="宋体" w:eastAsia="仿宋_GB2312" w:cs="宋体"/>
          <w:color w:val="000000"/>
          <w:kern w:val="0"/>
          <w:sz w:val="32"/>
          <w:szCs w:val="32"/>
        </w:rPr>
        <w:t>及时对绩效目标偏离情况进行矫正</w:t>
      </w:r>
      <w:r>
        <w:rPr>
          <w:rFonts w:hint="eastAsia" w:ascii="仿宋_GB2312" w:hAnsi="宋体" w:eastAsia="仿宋_GB2312" w:cs="宋体"/>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部分项目效益资料归集不充分。缺少效益证明资料，不能充分体现我院履行部门职能和工作职责、不能充分体现提高检察机关司法公信力、扩大检察机关在社会的影响力、高检察机关规范化管理水平、提高人民满意程度、通过加强检察队伍的培训，促进政法队伍建设革命化、正规化、专业化、职业化水平，提高人民对检察队伍的认同度的项目效益效果，绩效资料归集程度不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4.部分项目服务对象或对社会公众满意度调查，绩效资料支撑性不足，服务对象满意度程度不能充分体现。</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宋体"/>
          <w:color w:val="000000"/>
          <w:kern w:val="0"/>
          <w:sz w:val="32"/>
          <w:szCs w:val="32"/>
          <w:highlight w:val="none"/>
        </w:rPr>
      </w:pPr>
      <w:bookmarkStart w:id="71" w:name="_Toc4115"/>
      <w:bookmarkStart w:id="72" w:name="_Toc28243"/>
      <w:bookmarkStart w:id="73" w:name="_Toc4669"/>
      <w:bookmarkStart w:id="74" w:name="_Toc11226"/>
      <w:r>
        <w:rPr>
          <w:rFonts w:hint="eastAsia" w:ascii="黑体" w:hAnsi="黑体" w:eastAsia="黑体" w:cs="宋体"/>
          <w:color w:val="000000"/>
          <w:kern w:val="0"/>
          <w:sz w:val="32"/>
          <w:szCs w:val="32"/>
          <w:highlight w:val="none"/>
          <w:lang w:val="en-US" w:eastAsia="zh-CN"/>
        </w:rPr>
        <w:t>六、</w:t>
      </w:r>
      <w:r>
        <w:rPr>
          <w:rFonts w:hint="eastAsia" w:ascii="黑体" w:hAnsi="黑体" w:eastAsia="黑体" w:cs="宋体"/>
          <w:color w:val="000000"/>
          <w:kern w:val="0"/>
          <w:sz w:val="32"/>
          <w:szCs w:val="32"/>
          <w:highlight w:val="none"/>
        </w:rPr>
        <w:t>措施建议</w:t>
      </w:r>
      <w:bookmarkEnd w:id="71"/>
      <w:bookmarkEnd w:id="72"/>
      <w:bookmarkEnd w:id="73"/>
      <w:bookmarkEnd w:id="74"/>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建议合理设置绩效目标、科学制定绩效指标，增强绩效指标体系的可考核性；根据工作任务和工作服务内容合理设置数量指标、细化进度指标中各阶段任务和时间节点、明确质量指标标准要求、效益指标应完善项目实施工作方案，从提高检察工作、办案数量、质量，系统资源使用效果等方面合理明确指标内容；应根据项目实施内容开展服务对象满意度调查。</w:t>
      </w:r>
    </w:p>
    <w:p>
      <w:pPr>
        <w:keepNext w:val="0"/>
        <w:keepLines w:val="0"/>
        <w:pageBreakBefore w:val="0"/>
        <w:widowControl w:val="0"/>
        <w:kinsoku/>
        <w:wordWrap/>
        <w:overflowPunct/>
        <w:topLinePunct w:val="0"/>
        <w:autoSpaceDE/>
        <w:autoSpaceDN/>
        <w:bidi w:val="0"/>
        <w:adjustRightInd/>
        <w:snapToGrid/>
        <w:spacing w:beforeLines="0" w:after="0" w:afterLines="0" w:line="560" w:lineRule="exact"/>
        <w:ind w:firstLine="64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（二）建议在充分前期调研和可行性研究分析基础上，明确项目实际需求、工作量和工作内容，科学合理的编制项目预算，细化预算测算过程及测算依据，提升项目预算资金申请的合理性及资金使用的合规性。</w:t>
      </w:r>
    </w:p>
    <w:p>
      <w:pPr>
        <w:keepNext w:val="0"/>
        <w:keepLines w:val="0"/>
        <w:pageBreakBefore w:val="0"/>
        <w:widowControl w:val="0"/>
        <w:kinsoku/>
        <w:wordWrap/>
        <w:overflowPunct/>
        <w:topLinePunct w:val="0"/>
        <w:autoSpaceDE/>
        <w:autoSpaceDN/>
        <w:bidi w:val="0"/>
        <w:adjustRightInd/>
        <w:snapToGrid/>
        <w:spacing w:beforeLines="0" w:after="0" w:afterLines="0" w:line="560" w:lineRule="exact"/>
        <w:ind w:firstLine="64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w:t>
      </w:r>
      <w:r>
        <w:rPr>
          <w:rFonts w:hint="eastAsia" w:ascii="仿宋_GB2312" w:hAnsi="宋体" w:eastAsia="仿宋_GB2312" w:cs="宋体"/>
          <w:color w:val="000000"/>
          <w:kern w:val="0"/>
          <w:sz w:val="32"/>
          <w:szCs w:val="32"/>
        </w:rPr>
        <w:t>加强项目绩效</w:t>
      </w:r>
      <w:r>
        <w:rPr>
          <w:rFonts w:hint="eastAsia" w:ascii="仿宋_GB2312" w:hAnsi="宋体" w:eastAsia="仿宋_GB2312" w:cs="宋体"/>
          <w:color w:val="000000"/>
          <w:kern w:val="0"/>
          <w:sz w:val="32"/>
          <w:szCs w:val="32"/>
          <w:lang w:val="en-US" w:eastAsia="zh-CN"/>
        </w:rPr>
        <w:t>过程</w:t>
      </w:r>
      <w:r>
        <w:rPr>
          <w:rFonts w:hint="eastAsia" w:ascii="仿宋_GB2312" w:hAnsi="宋体" w:eastAsia="仿宋_GB2312" w:cs="宋体"/>
          <w:color w:val="000000"/>
          <w:kern w:val="0"/>
          <w:sz w:val="32"/>
          <w:szCs w:val="32"/>
        </w:rPr>
        <w:t>跟踪监督</w:t>
      </w:r>
      <w:r>
        <w:rPr>
          <w:rFonts w:hint="eastAsia" w:ascii="仿宋_GB2312" w:hAnsi="宋体" w:eastAsia="仿宋_GB2312" w:cs="宋体"/>
          <w:color w:val="000000"/>
          <w:kern w:val="0"/>
          <w:sz w:val="32"/>
          <w:szCs w:val="32"/>
          <w:lang w:eastAsia="zh-CN"/>
        </w:rPr>
        <w:t>，</w:t>
      </w:r>
      <w:r>
        <w:rPr>
          <w:rFonts w:hint="eastAsia" w:eastAsia="仿宋_GB2312"/>
          <w:kern w:val="0"/>
          <w:sz w:val="32"/>
          <w:szCs w:val="32"/>
        </w:rPr>
        <w:t>结合</w:t>
      </w:r>
      <w:r>
        <w:rPr>
          <w:rFonts w:eastAsia="仿宋_GB2312"/>
          <w:kern w:val="0"/>
          <w:sz w:val="32"/>
          <w:szCs w:val="32"/>
        </w:rPr>
        <w:t>年度规划与中期项目执行</w:t>
      </w:r>
      <w:r>
        <w:rPr>
          <w:rFonts w:hint="eastAsia" w:eastAsia="仿宋_GB2312"/>
          <w:kern w:val="0"/>
          <w:sz w:val="32"/>
          <w:szCs w:val="32"/>
          <w:lang w:val="en-US" w:eastAsia="zh-CN"/>
        </w:rPr>
        <w:t>情况，</w:t>
      </w:r>
      <w:r>
        <w:rPr>
          <w:rFonts w:hint="eastAsia" w:eastAsia="仿宋_GB2312"/>
          <w:kern w:val="0"/>
          <w:sz w:val="32"/>
          <w:szCs w:val="32"/>
        </w:rPr>
        <w:t>严格把控项目进度，</w:t>
      </w:r>
      <w:r>
        <w:rPr>
          <w:rFonts w:hint="eastAsia" w:eastAsia="仿宋_GB2312"/>
          <w:kern w:val="0"/>
          <w:sz w:val="32"/>
          <w:szCs w:val="32"/>
          <w:lang w:val="en-US" w:eastAsia="zh-CN"/>
        </w:rPr>
        <w:t>并根据项目实际情况</w:t>
      </w:r>
      <w:r>
        <w:rPr>
          <w:rFonts w:hint="eastAsia" w:eastAsia="仿宋_GB2312"/>
          <w:kern w:val="0"/>
          <w:sz w:val="32"/>
          <w:szCs w:val="32"/>
        </w:rPr>
        <w:t>及时调整绩效目标，</w:t>
      </w:r>
      <w:r>
        <w:rPr>
          <w:rFonts w:hint="eastAsia" w:eastAsia="仿宋_GB2312"/>
          <w:kern w:val="0"/>
          <w:sz w:val="32"/>
          <w:szCs w:val="32"/>
          <w:lang w:val="en-US" w:eastAsia="zh-CN"/>
        </w:rPr>
        <w:t>并对项目预算资金执行情况</w:t>
      </w:r>
      <w:r>
        <w:rPr>
          <w:rFonts w:hint="eastAsia" w:eastAsia="仿宋_GB2312"/>
          <w:kern w:val="0"/>
          <w:sz w:val="32"/>
          <w:szCs w:val="32"/>
        </w:rPr>
        <w:t>及时</w:t>
      </w:r>
      <w:r>
        <w:rPr>
          <w:rFonts w:hint="eastAsia" w:eastAsia="仿宋_GB2312"/>
          <w:kern w:val="0"/>
          <w:sz w:val="32"/>
          <w:szCs w:val="32"/>
          <w:lang w:val="en-US" w:eastAsia="zh-CN"/>
        </w:rPr>
        <w:t>进行分析</w:t>
      </w:r>
      <w:r>
        <w:rPr>
          <w:rFonts w:hint="eastAsia" w:eastAsia="仿宋_GB2312"/>
          <w:kern w:val="0"/>
          <w:sz w:val="32"/>
          <w:szCs w:val="32"/>
          <w:lang w:eastAsia="zh-CN"/>
        </w:rPr>
        <w:t>。</w:t>
      </w:r>
      <w:r>
        <w:rPr>
          <w:rFonts w:hint="eastAsia" w:ascii="仿宋_GB2312" w:hAnsi="仿宋_GB2312" w:eastAsia="仿宋_GB2312" w:cs="仿宋_GB2312"/>
          <w:sz w:val="32"/>
          <w:szCs w:val="32"/>
          <w:highlight w:val="non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beforeLines="0" w:after="0" w:afterLines="0"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四）建议</w:t>
      </w:r>
      <w:r>
        <w:rPr>
          <w:rFonts w:hint="eastAsia" w:ascii="仿宋_GB2312" w:hAnsi="仿宋_GB2312" w:eastAsia="仿宋_GB2312" w:cs="仿宋_GB2312"/>
          <w:sz w:val="32"/>
          <w:szCs w:val="32"/>
          <w:highlight w:val="none"/>
          <w:lang w:val="en-US" w:eastAsia="zh-CN"/>
        </w:rPr>
        <w:t>注意绩效资料的收集和整理</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项目实施过程中应注</w:t>
      </w:r>
      <w:r>
        <w:rPr>
          <w:rFonts w:hint="eastAsia" w:ascii="仿宋_GB2312" w:hAnsi="仿宋_GB2312" w:cs="仿宋_GB2312"/>
          <w:sz w:val="32"/>
          <w:szCs w:val="32"/>
          <w:highlight w:val="none"/>
          <w:lang w:val="en-US" w:eastAsia="zh-CN"/>
        </w:rPr>
        <w:t>重绩效</w:t>
      </w:r>
      <w:r>
        <w:rPr>
          <w:rFonts w:hint="eastAsia" w:ascii="仿宋_GB2312" w:hAnsi="仿宋_GB2312" w:eastAsia="仿宋_GB2312" w:cs="仿宋_GB2312"/>
          <w:sz w:val="32"/>
          <w:szCs w:val="32"/>
          <w:highlight w:val="none"/>
          <w:lang w:val="en-US" w:eastAsia="zh-CN"/>
        </w:rPr>
        <w:t>资料的收集和档案整理，以便于财政资金</w:t>
      </w:r>
      <w:r>
        <w:rPr>
          <w:rFonts w:hint="eastAsia" w:ascii="仿宋_GB2312" w:hAnsi="仿宋_GB2312" w:cs="仿宋_GB2312"/>
          <w:sz w:val="32"/>
          <w:szCs w:val="32"/>
          <w:highlight w:val="none"/>
          <w:lang w:val="en-US" w:eastAsia="zh-CN"/>
        </w:rPr>
        <w:t>使用</w:t>
      </w:r>
      <w:r>
        <w:rPr>
          <w:rFonts w:hint="eastAsia" w:ascii="仿宋_GB2312" w:hAnsi="仿宋_GB2312" w:eastAsia="仿宋_GB2312" w:cs="仿宋_GB2312"/>
          <w:sz w:val="32"/>
          <w:szCs w:val="32"/>
          <w:highlight w:val="none"/>
          <w:lang w:val="en-US" w:eastAsia="zh-CN"/>
        </w:rPr>
        <w:t>的经济性、效率性和效果性进行绩效分析。</w:t>
      </w:r>
      <w:r>
        <w:rPr>
          <w:rFonts w:hint="eastAsia" w:ascii="仿宋_GB2312" w:hAnsi="仿宋_GB2312" w:eastAsia="仿宋_GB2312" w:cs="仿宋_GB2312"/>
          <w:color w:val="000000"/>
          <w:kern w:val="0"/>
          <w:sz w:val="32"/>
          <w:szCs w:val="32"/>
          <w:highlight w:val="non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beforeLines="0" w:after="0" w:afterLines="0" w:line="560" w:lineRule="exact"/>
        <w:ind w:firstLine="640" w:firstLineChars="200"/>
        <w:jc w:val="left"/>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cs="仿宋_GB2312"/>
          <w:color w:val="000000"/>
          <w:kern w:val="0"/>
          <w:sz w:val="32"/>
          <w:szCs w:val="32"/>
          <w:highlight w:val="none"/>
          <w:lang w:val="en-US" w:eastAsia="zh-CN"/>
        </w:rPr>
        <w:t>（四）注重开展服务对象满意度调查，及时了解项目实施存在的问题和服务对象需求，确保项目效益效果的持续发挥。</w:t>
      </w:r>
    </w:p>
    <w:p>
      <w:pPr>
        <w:pStyle w:val="14"/>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黑体" w:hAnsi="黑体" w:eastAsia="黑体" w:cs="宋体"/>
          <w:color w:val="000000"/>
          <w:kern w:val="0"/>
          <w:sz w:val="32"/>
          <w:szCs w:val="32"/>
          <w:highlight w:val="none"/>
          <w:lang w:val="en-US" w:eastAsia="zh-CN"/>
        </w:rPr>
        <w:t>七、附件</w:t>
      </w:r>
      <w:r>
        <w:rPr>
          <w:rFonts w:hint="eastAsia" w:ascii="仿宋_GB2312" w:hAnsi="宋体" w:eastAsia="仿宋_GB2312" w:cs="宋体"/>
          <w:color w:val="000000"/>
          <w:kern w:val="0"/>
          <w:sz w:val="32"/>
          <w:szCs w:val="32"/>
          <w:highlight w:val="none"/>
          <w:lang w:val="en-US" w:eastAsia="zh-CN"/>
        </w:rPr>
        <w:t xml:space="preserve">     </w:t>
      </w:r>
      <w:r>
        <w:rPr>
          <w:rFonts w:hint="eastAsia" w:ascii="仿宋_GB2312" w:hAnsi="宋体" w:eastAsia="仿宋_GB2312" w:cs="宋体"/>
          <w:color w:val="00000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sz w:val="32"/>
          <w:szCs w:val="32"/>
          <w:highlight w:val="none"/>
          <w:lang w:eastAsia="zh-CN"/>
        </w:rPr>
        <w:sectPr>
          <w:footerReference r:id="rId3" w:type="default"/>
          <w:pgSz w:w="11906" w:h="16838"/>
          <w:pgMar w:top="1440" w:right="1800" w:bottom="1440" w:left="1800" w:header="851" w:footer="964" w:gutter="0"/>
          <w:pgNumType w:fmt="decimal" w:start="1"/>
          <w:cols w:space="425" w:num="1"/>
          <w:docGrid w:type="lines" w:linePitch="435" w:charSpace="0"/>
        </w:sect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p>
      <w:pPr>
        <w:spacing w:line="560" w:lineRule="exact"/>
        <w:jc w:val="left"/>
        <w:rPr>
          <w:rFonts w:hint="default" w:ascii="方正黑体_GBK" w:hAnsi="方正黑体_GBK" w:eastAsia="方正黑体_GBK" w:cs="方正黑体_GBK"/>
          <w:sz w:val="32"/>
          <w:highlight w:val="none"/>
          <w:lang w:val="en-US" w:eastAsia="zh-CN"/>
        </w:rPr>
      </w:pPr>
      <w:r>
        <w:rPr>
          <w:rFonts w:hint="eastAsia" w:ascii="方正黑体_GBK" w:hAnsi="方正黑体_GBK" w:eastAsia="方正黑体_GBK" w:cs="方正黑体_GBK"/>
          <w:sz w:val="32"/>
          <w:highlight w:val="none"/>
          <w:lang w:eastAsia="zh-CN"/>
        </w:rPr>
        <w:t>附件</w:t>
      </w:r>
      <w:r>
        <w:rPr>
          <w:rFonts w:hint="eastAsia" w:ascii="方正黑体_GBK" w:hAnsi="方正黑体_GBK" w:eastAsia="方正黑体_GBK" w:cs="方正黑体_GBK"/>
          <w:sz w:val="32"/>
          <w:highlight w:val="none"/>
          <w:lang w:val="en-US" w:eastAsia="zh-CN"/>
        </w:rPr>
        <w:t>4-1</w:t>
      </w:r>
    </w:p>
    <w:tbl>
      <w:tblPr>
        <w:tblStyle w:val="12"/>
        <w:tblW w:w="5000" w:type="pct"/>
        <w:tblInd w:w="0" w:type="dxa"/>
        <w:tblLayout w:type="autofit"/>
        <w:tblCellMar>
          <w:top w:w="0" w:type="dxa"/>
          <w:left w:w="108" w:type="dxa"/>
          <w:bottom w:w="0" w:type="dxa"/>
          <w:right w:w="108" w:type="dxa"/>
        </w:tblCellMar>
      </w:tblPr>
      <w:tblGrid>
        <w:gridCol w:w="1079"/>
        <w:gridCol w:w="1082"/>
        <w:gridCol w:w="1116"/>
        <w:gridCol w:w="1116"/>
        <w:gridCol w:w="1990"/>
        <w:gridCol w:w="661"/>
        <w:gridCol w:w="828"/>
        <w:gridCol w:w="2719"/>
        <w:gridCol w:w="3583"/>
      </w:tblGrid>
      <w:tr>
        <w:tblPrEx>
          <w:tblCellMar>
            <w:top w:w="0" w:type="dxa"/>
            <w:left w:w="108" w:type="dxa"/>
            <w:bottom w:w="0" w:type="dxa"/>
            <w:right w:w="108" w:type="dxa"/>
          </w:tblCellMar>
        </w:tblPrEx>
        <w:trPr>
          <w:cantSplit/>
          <w:trHeight w:val="90"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none"/>
                <w:lang w:eastAsia="zh-CN"/>
              </w:rPr>
            </w:pPr>
            <w:r>
              <w:rPr>
                <w:rFonts w:hint="eastAsia" w:ascii="仿宋" w:hAnsi="仿宋" w:eastAsia="仿宋" w:cs="仿宋"/>
                <w:b/>
                <w:bCs/>
                <w:color w:val="000000"/>
                <w:kern w:val="0"/>
                <w:sz w:val="44"/>
                <w:szCs w:val="44"/>
                <w:highlight w:val="none"/>
              </w:rPr>
              <w:t>202</w:t>
            </w:r>
            <w:r>
              <w:rPr>
                <w:rFonts w:hint="eastAsia" w:ascii="仿宋" w:hAnsi="仿宋" w:eastAsia="仿宋" w:cs="仿宋"/>
                <w:b/>
                <w:bCs/>
                <w:color w:val="000000"/>
                <w:kern w:val="0"/>
                <w:sz w:val="44"/>
                <w:szCs w:val="44"/>
                <w:highlight w:val="none"/>
                <w:lang w:val="en-US" w:eastAsia="zh-CN"/>
              </w:rPr>
              <w:t>3</w:t>
            </w:r>
            <w:r>
              <w:rPr>
                <w:rFonts w:hint="eastAsia" w:ascii="仿宋" w:hAnsi="仿宋" w:eastAsia="仿宋" w:cs="仿宋"/>
                <w:b/>
                <w:bCs/>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一、</w:t>
            </w:r>
            <w:r>
              <w:rPr>
                <w:rFonts w:hint="eastAsia" w:ascii="宋体" w:hAnsi="宋体" w:cs="宋体"/>
                <w:color w:val="000000"/>
                <w:kern w:val="0"/>
                <w:sz w:val="20"/>
                <w:szCs w:val="20"/>
                <w:highlight w:val="none"/>
              </w:rPr>
              <w:t>当年预算执行情况（20分）</w:t>
            </w:r>
          </w:p>
        </w:tc>
      </w:tr>
      <w:tr>
        <w:tblPrEx>
          <w:tblCellMar>
            <w:top w:w="0" w:type="dxa"/>
            <w:left w:w="108" w:type="dxa"/>
            <w:bottom w:w="0" w:type="dxa"/>
            <w:right w:w="108" w:type="dxa"/>
          </w:tblCellMar>
        </w:tblPrEx>
        <w:trPr>
          <w:cantSplit/>
          <w:trHeight w:val="660" w:hRule="atLeast"/>
        </w:trPr>
        <w:tc>
          <w:tcPr>
            <w:tcW w:w="38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8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预算数（万元）</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执行数（万元）</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预算执行率</w:t>
            </w:r>
          </w:p>
        </w:tc>
        <w:tc>
          <w:tcPr>
            <w:tcW w:w="2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29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指标解释</w:t>
            </w:r>
          </w:p>
        </w:tc>
        <w:tc>
          <w:tcPr>
            <w:tcW w:w="12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评分标准</w:t>
            </w:r>
          </w:p>
        </w:tc>
      </w:tr>
      <w:tr>
        <w:tblPrEx>
          <w:tblCellMar>
            <w:top w:w="0" w:type="dxa"/>
            <w:left w:w="108" w:type="dxa"/>
            <w:bottom w:w="0" w:type="dxa"/>
            <w:right w:w="108" w:type="dxa"/>
          </w:tblCellMar>
        </w:tblPrEx>
        <w:trPr>
          <w:cantSplit/>
          <w:trHeight w:val="1118" w:hRule="atLeast"/>
        </w:trPr>
        <w:tc>
          <w:tcPr>
            <w:tcW w:w="381"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当年预算执行情况（20）</w:t>
            </w:r>
          </w:p>
        </w:tc>
        <w:tc>
          <w:tcPr>
            <w:tcW w:w="38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资金总体</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11,553.99</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11,294.51</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lang w:val="en-US" w:eastAsia="zh-CN"/>
              </w:rPr>
              <w:t>97.75%</w:t>
            </w:r>
          </w:p>
        </w:tc>
        <w:tc>
          <w:tcPr>
            <w:tcW w:w="23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29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19.55</w:t>
            </w:r>
            <w:r>
              <w:rPr>
                <w:rFonts w:hint="eastAsia" w:ascii="宋体" w:hAnsi="宋体" w:cs="宋体"/>
                <w:color w:val="000000"/>
                <w:kern w:val="0"/>
                <w:sz w:val="20"/>
                <w:szCs w:val="20"/>
                <w:highlight w:val="none"/>
              </w:rPr>
              <w:t>　</w:t>
            </w:r>
          </w:p>
        </w:tc>
        <w:tc>
          <w:tcPr>
            <w:tcW w:w="95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部门全年执行数与全年预算数的比率。资金总体=基本支出+项目支出+其他</w:t>
            </w:r>
          </w:p>
        </w:tc>
        <w:tc>
          <w:tcPr>
            <w:tcW w:w="1263" w:type="pct"/>
            <w:vMerge w:val="restart"/>
            <w:tcBorders>
              <w:top w:val="nil"/>
              <w:left w:val="single" w:color="auto" w:sz="4" w:space="0"/>
              <w:bottom w:val="single" w:color="auto" w:sz="4" w:space="0"/>
              <w:right w:val="single" w:color="auto" w:sz="4" w:space="0"/>
            </w:tcBorders>
            <w:noWrap w:val="0"/>
            <w:vAlign w:val="center"/>
          </w:tcPr>
          <w:p>
            <w:pPr>
              <w:widowControl/>
              <w:jc w:val="left"/>
              <w:rPr>
                <w:ins w:id="4" w:author="WPS_1707304418" w:date="2024-05-17T10:28:17Z"/>
                <w:rFonts w:hint="eastAsia"/>
                <w:lang w:eastAsia="zh-CN"/>
              </w:rPr>
            </w:pPr>
            <w:r>
              <w:rPr>
                <w:rFonts w:hint="eastAsia" w:ascii="宋体" w:hAnsi="宋体" w:cs="宋体"/>
                <w:color w:val="000000"/>
                <w:kern w:val="0"/>
                <w:sz w:val="18"/>
                <w:szCs w:val="18"/>
                <w:highlight w:val="none"/>
              </w:rPr>
              <w:t>①得分一档最高不能超过该指标分值上限（20分）。</w:t>
            </w:r>
          </w:p>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1020"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基本支出</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10,562.20</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10,357.65</w:t>
            </w:r>
            <w:r>
              <w:rPr>
                <w:rFonts w:hint="eastAsia" w:ascii="宋体" w:hAnsi="宋体" w:cs="宋体"/>
                <w:color w:val="000000"/>
                <w:kern w:val="0"/>
                <w:sz w:val="20"/>
                <w:szCs w:val="20"/>
                <w:highlight w:val="none"/>
              </w:rPr>
              <w:t>　</w:t>
            </w:r>
          </w:p>
        </w:tc>
        <w:tc>
          <w:tcPr>
            <w:tcW w:w="69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w:t>
            </w:r>
          </w:p>
        </w:tc>
        <w:tc>
          <w:tcPr>
            <w:tcW w:w="23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29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yellow"/>
              </w:rPr>
            </w:pPr>
          </w:p>
        </w:tc>
        <w:tc>
          <w:tcPr>
            <w:tcW w:w="95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c>
          <w:tcPr>
            <w:tcW w:w="12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r>
      <w:tr>
        <w:tblPrEx>
          <w:tblCellMar>
            <w:top w:w="0" w:type="dxa"/>
            <w:left w:w="108" w:type="dxa"/>
            <w:bottom w:w="0" w:type="dxa"/>
            <w:right w:w="108" w:type="dxa"/>
          </w:tblCellMar>
        </w:tblPrEx>
        <w:trPr>
          <w:cantSplit/>
          <w:trHeight w:val="1144"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项目支出</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991.79</w:t>
            </w:r>
            <w:r>
              <w:rPr>
                <w:rFonts w:hint="eastAsia" w:ascii="宋体" w:hAnsi="宋体" w:cs="宋体"/>
                <w:color w:val="000000"/>
                <w:kern w:val="0"/>
                <w:sz w:val="20"/>
                <w:szCs w:val="20"/>
                <w:highlight w:val="none"/>
              </w:rPr>
              <w:t>　</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936.85</w:t>
            </w:r>
            <w:r>
              <w:rPr>
                <w:rFonts w:hint="eastAsia" w:ascii="宋体" w:hAnsi="宋体" w:cs="宋体"/>
                <w:color w:val="000000"/>
                <w:kern w:val="0"/>
                <w:sz w:val="20"/>
                <w:szCs w:val="20"/>
                <w:highlight w:val="none"/>
              </w:rPr>
              <w:t>　</w:t>
            </w:r>
          </w:p>
        </w:tc>
        <w:tc>
          <w:tcPr>
            <w:tcW w:w="69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23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29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yellow"/>
              </w:rPr>
            </w:pPr>
          </w:p>
        </w:tc>
        <w:tc>
          <w:tcPr>
            <w:tcW w:w="95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c>
          <w:tcPr>
            <w:tcW w:w="12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r>
      <w:tr>
        <w:tblPrEx>
          <w:tblCellMar>
            <w:top w:w="0" w:type="dxa"/>
            <w:left w:w="108" w:type="dxa"/>
            <w:bottom w:w="0" w:type="dxa"/>
            <w:right w:w="108" w:type="dxa"/>
          </w:tblCellMar>
        </w:tblPrEx>
        <w:trPr>
          <w:cantSplit/>
          <w:trHeight w:val="1056"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其他</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　</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0</w:t>
            </w:r>
            <w:r>
              <w:rPr>
                <w:rFonts w:hint="eastAsia" w:ascii="宋体" w:hAnsi="宋体" w:cs="宋体"/>
                <w:color w:val="000000"/>
                <w:kern w:val="0"/>
                <w:sz w:val="20"/>
                <w:szCs w:val="20"/>
                <w:highlight w:val="none"/>
              </w:rPr>
              <w:t>　</w:t>
            </w:r>
          </w:p>
        </w:tc>
        <w:tc>
          <w:tcPr>
            <w:tcW w:w="69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23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29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yellow"/>
              </w:rPr>
            </w:pPr>
          </w:p>
        </w:tc>
        <w:tc>
          <w:tcPr>
            <w:tcW w:w="95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c>
          <w:tcPr>
            <w:tcW w:w="12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r>
      <w:tr>
        <w:tblPrEx>
          <w:tblCellMar>
            <w:top w:w="0" w:type="dxa"/>
            <w:left w:w="108" w:type="dxa"/>
            <w:bottom w:w="0" w:type="dxa"/>
            <w:right w:w="108" w:type="dxa"/>
          </w:tblCellMar>
        </w:tblPrEx>
        <w:trPr>
          <w:cantSplit/>
          <w:trHeight w:val="47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yellow"/>
              </w:rPr>
            </w:pPr>
            <w:r>
              <w:rPr>
                <w:rFonts w:hint="eastAsia" w:ascii="宋体" w:hAnsi="宋体" w:cs="宋体"/>
                <w:color w:val="000000"/>
                <w:kern w:val="0"/>
                <w:sz w:val="18"/>
                <w:szCs w:val="18"/>
                <w:highlight w:val="none"/>
              </w:rPr>
              <w:t>二</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整体绩效目标实现情况（60分）</w:t>
            </w:r>
          </w:p>
        </w:tc>
      </w:tr>
      <w:tr>
        <w:tblPrEx>
          <w:tblCellMar>
            <w:top w:w="0" w:type="dxa"/>
            <w:left w:w="108" w:type="dxa"/>
            <w:bottom w:w="0" w:type="dxa"/>
            <w:right w:w="108" w:type="dxa"/>
          </w:tblCellMar>
        </w:tblPrEx>
        <w:trPr>
          <w:cantSplit/>
          <w:trHeight w:val="499" w:hRule="atLeast"/>
        </w:trPr>
        <w:tc>
          <w:tcPr>
            <w:tcW w:w="38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38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指标值</w:t>
            </w:r>
          </w:p>
        </w:tc>
        <w:tc>
          <w:tcPr>
            <w:tcW w:w="6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完成值</w:t>
            </w:r>
          </w:p>
        </w:tc>
        <w:tc>
          <w:tcPr>
            <w:tcW w:w="23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29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12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CellMar>
            <w:top w:w="0" w:type="dxa"/>
            <w:left w:w="108" w:type="dxa"/>
            <w:bottom w:w="0" w:type="dxa"/>
            <w:right w:w="108" w:type="dxa"/>
          </w:tblCellMar>
        </w:tblPrEx>
        <w:trPr>
          <w:cantSplit/>
          <w:trHeight w:val="1434" w:hRule="atLeast"/>
        </w:trPr>
        <w:tc>
          <w:tcPr>
            <w:tcW w:w="38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整体绩效目标实现情况（60）</w:t>
            </w:r>
          </w:p>
        </w:tc>
        <w:tc>
          <w:tcPr>
            <w:tcW w:w="38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产出（30）</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产出指标</w:t>
            </w:r>
            <w:r>
              <w:rPr>
                <w:rFonts w:hint="eastAsia" w:ascii="宋体" w:hAnsi="宋体" w:cs="宋体"/>
                <w:color w:val="000000"/>
                <w:kern w:val="0"/>
                <w:sz w:val="20"/>
                <w:szCs w:val="20"/>
                <w:highlight w:val="none"/>
                <w:lang w:val="en-US" w:eastAsia="zh-CN"/>
              </w:rPr>
              <w:t>数量</w:t>
            </w:r>
            <w:r>
              <w:rPr>
                <w:rFonts w:hint="eastAsia" w:ascii="宋体" w:hAnsi="宋体" w:cs="宋体"/>
                <w:color w:val="000000"/>
                <w:kern w:val="0"/>
                <w:sz w:val="20"/>
                <w:szCs w:val="20"/>
                <w:highlight w:val="none"/>
              </w:rPr>
              <w:t>指标执行率</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18"/>
                <w:szCs w:val="18"/>
                <w:highlight w:val="none"/>
                <w:lang w:val="en-US" w:eastAsia="zh-CN"/>
              </w:rPr>
              <w:t>100%</w:t>
            </w:r>
          </w:p>
        </w:tc>
        <w:tc>
          <w:tcPr>
            <w:tcW w:w="2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29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95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产出数量</w:t>
            </w:r>
            <w:r>
              <w:rPr>
                <w:rFonts w:hint="eastAsia" w:ascii="宋体" w:hAnsi="宋体" w:cs="宋体"/>
                <w:color w:val="000000"/>
                <w:kern w:val="0"/>
                <w:sz w:val="18"/>
                <w:szCs w:val="18"/>
                <w:highlight w:val="none"/>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highlight w:val="none"/>
              </w:rPr>
              <w:t>产出质量</w:t>
            </w:r>
            <w:r>
              <w:rPr>
                <w:rFonts w:hint="eastAsia" w:ascii="宋体" w:hAnsi="宋体" w:cs="宋体"/>
                <w:color w:val="000000"/>
                <w:kern w:val="0"/>
                <w:sz w:val="18"/>
                <w:szCs w:val="18"/>
                <w:highlight w:val="none"/>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highlight w:val="none"/>
              </w:rPr>
              <w:t>产出进度：</w:t>
            </w:r>
            <w:r>
              <w:rPr>
                <w:rFonts w:hint="eastAsia" w:ascii="宋体" w:hAnsi="宋体" w:cs="宋体"/>
                <w:color w:val="000000"/>
                <w:kern w:val="0"/>
                <w:sz w:val="18"/>
                <w:szCs w:val="18"/>
                <w:highlight w:val="none"/>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highlight w:val="none"/>
              </w:rPr>
              <w:t>产出成本</w:t>
            </w:r>
            <w:r>
              <w:rPr>
                <w:rFonts w:hint="eastAsia" w:ascii="宋体" w:hAnsi="宋体" w:cs="宋体"/>
                <w:color w:val="000000"/>
                <w:kern w:val="0"/>
                <w:sz w:val="18"/>
                <w:szCs w:val="18"/>
                <w:highlight w:val="none"/>
              </w:rPr>
              <w:t>：单位产出相对于上一年度的节约额；②单位产出相对于市场同类产出的节约额；③部门公用经费的控制情况。</w:t>
            </w:r>
          </w:p>
        </w:tc>
        <w:tc>
          <w:tcPr>
            <w:tcW w:w="126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993"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产出指标质量指标</w:t>
            </w:r>
            <w:r>
              <w:rPr>
                <w:rFonts w:hint="eastAsia" w:ascii="宋体" w:hAnsi="宋体" w:cs="宋体"/>
                <w:color w:val="000000"/>
                <w:kern w:val="0"/>
                <w:sz w:val="20"/>
                <w:szCs w:val="20"/>
                <w:highlight w:val="none"/>
                <w:lang w:val="en-US" w:eastAsia="zh-CN"/>
              </w:rPr>
              <w:t>项目</w:t>
            </w:r>
            <w:r>
              <w:rPr>
                <w:rFonts w:hint="eastAsia" w:ascii="宋体" w:hAnsi="宋体" w:cs="宋体"/>
                <w:color w:val="000000"/>
                <w:kern w:val="0"/>
                <w:sz w:val="20"/>
                <w:szCs w:val="20"/>
                <w:highlight w:val="none"/>
              </w:rPr>
              <w:t>质量　</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lang w:val="en-US" w:eastAsia="zh-CN"/>
              </w:rPr>
              <w:t>好</w:t>
            </w:r>
          </w:p>
        </w:tc>
        <w:tc>
          <w:tcPr>
            <w:tcW w:w="2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w:t>
            </w:r>
          </w:p>
        </w:tc>
        <w:tc>
          <w:tcPr>
            <w:tcW w:w="2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w:t>
            </w:r>
          </w:p>
        </w:tc>
        <w:tc>
          <w:tcPr>
            <w:tcW w:w="95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c>
          <w:tcPr>
            <w:tcW w:w="12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r>
      <w:tr>
        <w:tblPrEx>
          <w:tblCellMar>
            <w:top w:w="0" w:type="dxa"/>
            <w:left w:w="108" w:type="dxa"/>
            <w:bottom w:w="0" w:type="dxa"/>
            <w:right w:w="108" w:type="dxa"/>
          </w:tblCellMar>
        </w:tblPrEx>
        <w:trPr>
          <w:cantSplit/>
          <w:trHeight w:val="1151"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产出指标时效指标完成效率　</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lang w:val="en-US" w:eastAsia="zh-CN"/>
              </w:rPr>
              <w:t>按时完成项目</w:t>
            </w:r>
            <w:r>
              <w:rPr>
                <w:rFonts w:hint="eastAsia" w:ascii="宋体" w:hAnsi="宋体" w:cs="宋体"/>
                <w:color w:val="000000"/>
                <w:kern w:val="0"/>
                <w:sz w:val="18"/>
                <w:szCs w:val="18"/>
                <w:highlight w:val="none"/>
              </w:rPr>
              <w:t>　</w:t>
            </w:r>
          </w:p>
        </w:tc>
        <w:tc>
          <w:tcPr>
            <w:tcW w:w="2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w:t>
            </w:r>
          </w:p>
        </w:tc>
        <w:tc>
          <w:tcPr>
            <w:tcW w:w="2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10</w:t>
            </w:r>
          </w:p>
        </w:tc>
        <w:tc>
          <w:tcPr>
            <w:tcW w:w="95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c>
          <w:tcPr>
            <w:tcW w:w="12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yellow"/>
              </w:rPr>
            </w:pPr>
          </w:p>
        </w:tc>
      </w:tr>
      <w:tr>
        <w:tblPrEx>
          <w:tblCellMar>
            <w:top w:w="0" w:type="dxa"/>
            <w:left w:w="108" w:type="dxa"/>
            <w:bottom w:w="0" w:type="dxa"/>
            <w:right w:w="108" w:type="dxa"/>
          </w:tblCellMar>
        </w:tblPrEx>
        <w:trPr>
          <w:cantSplit/>
          <w:trHeight w:val="848" w:hRule="atLeast"/>
        </w:trPr>
        <w:tc>
          <w:tcPr>
            <w:tcW w:w="381" w:type="pct"/>
            <w:vMerge w:val="continue"/>
            <w:tcBorders>
              <w:left w:val="single" w:color="auto" w:sz="4" w:space="0"/>
              <w:bottom w:val="single" w:color="000000" w:sz="4" w:space="0"/>
              <w:right w:val="single" w:color="auto" w:sz="4" w:space="0"/>
            </w:tcBorders>
            <w:noWrap w:val="0"/>
            <w:vAlign w:val="center"/>
          </w:tcPr>
          <w:p>
            <w:pPr>
              <w:widowControl/>
              <w:jc w:val="center"/>
              <w:rPr>
                <w:highlight w:val="yellow"/>
              </w:rPr>
            </w:pPr>
          </w:p>
        </w:tc>
        <w:tc>
          <w:tcPr>
            <w:tcW w:w="382" w:type="pct"/>
            <w:vMerge w:val="continue"/>
            <w:tcBorders>
              <w:left w:val="single" w:color="auto" w:sz="4" w:space="0"/>
              <w:bottom w:val="single" w:color="auto" w:sz="4" w:space="0"/>
              <w:right w:val="single" w:color="auto" w:sz="4" w:space="0"/>
            </w:tcBorders>
            <w:noWrap w:val="0"/>
            <w:vAlign w:val="center"/>
          </w:tcPr>
          <w:p>
            <w:pPr>
              <w:widowControl/>
              <w:jc w:val="center"/>
              <w:rPr>
                <w:highlight w:val="yellow"/>
              </w:rPr>
            </w:pP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产出指标</w:t>
            </w:r>
            <w:r>
              <w:rPr>
                <w:rFonts w:hint="eastAsia" w:ascii="宋体" w:hAnsi="宋体" w:cs="宋体"/>
                <w:color w:val="000000"/>
                <w:kern w:val="0"/>
                <w:sz w:val="20"/>
                <w:szCs w:val="20"/>
                <w:highlight w:val="none"/>
                <w:lang w:val="en-US" w:eastAsia="zh-CN"/>
              </w:rPr>
              <w:t>成本</w:t>
            </w:r>
            <w:r>
              <w:rPr>
                <w:rFonts w:hint="eastAsia" w:ascii="宋体" w:hAnsi="宋体" w:cs="宋体"/>
                <w:color w:val="000000"/>
                <w:kern w:val="0"/>
                <w:sz w:val="20"/>
                <w:szCs w:val="20"/>
                <w:highlight w:val="none"/>
              </w:rPr>
              <w:t>指标</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18"/>
                <w:szCs w:val="18"/>
                <w:highlight w:val="none"/>
              </w:rPr>
              <w:t>项目支出预算数</w:t>
            </w:r>
            <w:r>
              <w:rPr>
                <w:rFonts w:hint="eastAsia" w:ascii="宋体" w:hAnsi="宋体" w:cs="宋体"/>
                <w:color w:val="000000"/>
                <w:kern w:val="0"/>
                <w:sz w:val="18"/>
                <w:szCs w:val="18"/>
                <w:highlight w:val="none"/>
                <w:lang w:val="en-US" w:eastAsia="zh-CN"/>
              </w:rPr>
              <w:t>991.79</w:t>
            </w:r>
            <w:r>
              <w:rPr>
                <w:rFonts w:hint="eastAsia" w:ascii="宋体" w:hAnsi="宋体" w:cs="宋体"/>
                <w:color w:val="000000"/>
                <w:kern w:val="0"/>
                <w:sz w:val="18"/>
                <w:szCs w:val="18"/>
                <w:highlight w:val="none"/>
              </w:rPr>
              <w:t>万元，项目支出决算数</w:t>
            </w:r>
            <w:r>
              <w:rPr>
                <w:rFonts w:hint="eastAsia" w:ascii="宋体" w:hAnsi="宋体" w:cs="宋体"/>
                <w:color w:val="000000"/>
                <w:kern w:val="0"/>
                <w:sz w:val="18"/>
                <w:szCs w:val="18"/>
                <w:highlight w:val="none"/>
                <w:lang w:val="en-US" w:eastAsia="zh-CN"/>
              </w:rPr>
              <w:t>931.45</w:t>
            </w:r>
            <w:r>
              <w:rPr>
                <w:rFonts w:hint="eastAsia" w:ascii="宋体" w:hAnsi="宋体" w:cs="宋体"/>
                <w:color w:val="000000"/>
                <w:kern w:val="0"/>
                <w:sz w:val="18"/>
                <w:szCs w:val="18"/>
                <w:highlight w:val="none"/>
              </w:rPr>
              <w:t>万元</w:t>
            </w:r>
            <w:r>
              <w:rPr>
                <w:rFonts w:hint="eastAsia" w:ascii="宋体" w:hAnsi="宋体" w:cs="宋体"/>
                <w:color w:val="000000"/>
                <w:kern w:val="0"/>
                <w:sz w:val="18"/>
                <w:szCs w:val="18"/>
                <w:highlight w:val="none"/>
                <w:lang w:eastAsia="zh-CN"/>
              </w:rPr>
              <w:t>。</w:t>
            </w:r>
          </w:p>
        </w:tc>
        <w:tc>
          <w:tcPr>
            <w:tcW w:w="2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2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5</w:t>
            </w:r>
          </w:p>
        </w:tc>
        <w:tc>
          <w:tcPr>
            <w:tcW w:w="959" w:type="pct"/>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yellow"/>
              </w:rPr>
            </w:pPr>
          </w:p>
        </w:tc>
        <w:tc>
          <w:tcPr>
            <w:tcW w:w="1263" w:type="pct"/>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yellow"/>
              </w:rPr>
            </w:pPr>
          </w:p>
        </w:tc>
      </w:tr>
      <w:tr>
        <w:tblPrEx>
          <w:tblCellMar>
            <w:top w:w="0" w:type="dxa"/>
            <w:left w:w="108" w:type="dxa"/>
            <w:bottom w:w="0" w:type="dxa"/>
            <w:right w:w="108" w:type="dxa"/>
          </w:tblCellMar>
        </w:tblPrEx>
        <w:trPr>
          <w:cantSplit/>
          <w:trHeight w:val="675"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效果（30）</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社会效益</w:t>
            </w:r>
            <w:r>
              <w:rPr>
                <w:rFonts w:hint="eastAsia" w:ascii="宋体" w:hAnsi="宋体" w:cs="宋体"/>
                <w:color w:val="000000"/>
                <w:kern w:val="0"/>
                <w:sz w:val="20"/>
                <w:szCs w:val="20"/>
                <w:highlight w:val="none"/>
              </w:rPr>
              <w:t>　</w:t>
            </w:r>
          </w:p>
        </w:tc>
        <w:tc>
          <w:tcPr>
            <w:tcW w:w="6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18"/>
                <w:szCs w:val="18"/>
                <w:highlight w:val="none"/>
                <w:lang w:val="en-US" w:eastAsia="zh-CN"/>
              </w:rPr>
              <w:t>保障检察工作需要，提高办公效率，满足四大检察业务办案需要，提高检察机关司法公信力</w:t>
            </w:r>
            <w:r>
              <w:rPr>
                <w:rFonts w:hint="eastAsia" w:ascii="宋体" w:hAnsi="宋体" w:cs="宋体"/>
                <w:color w:val="000000"/>
                <w:kern w:val="0"/>
                <w:sz w:val="18"/>
                <w:szCs w:val="18"/>
                <w:highlight w:val="none"/>
                <w:lang w:val="en-US" w:eastAsia="zh-CN"/>
              </w:rPr>
              <w:t>。</w:t>
            </w:r>
            <w:r>
              <w:rPr>
                <w:rFonts w:hint="eastAsia" w:ascii="宋体" w:hAnsi="宋体" w:eastAsia="宋体" w:cs="宋体"/>
                <w:color w:val="000000"/>
                <w:kern w:val="0"/>
                <w:sz w:val="20"/>
                <w:szCs w:val="20"/>
                <w:highlight w:val="none"/>
              </w:rPr>
              <w:t>　</w:t>
            </w:r>
          </w:p>
        </w:tc>
        <w:tc>
          <w:tcPr>
            <w:tcW w:w="23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15</w:t>
            </w:r>
          </w:p>
        </w:tc>
        <w:tc>
          <w:tcPr>
            <w:tcW w:w="292" w:type="pct"/>
            <w:tcBorders>
              <w:top w:val="single" w:color="auto" w:sz="4" w:space="0"/>
              <w:left w:val="nil"/>
              <w:bottom w:val="single" w:color="auto" w:sz="4" w:space="0"/>
              <w:right w:val="nil"/>
            </w:tcBorders>
            <w:noWrap/>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13</w:t>
            </w:r>
          </w:p>
        </w:tc>
        <w:tc>
          <w:tcPr>
            <w:tcW w:w="959"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经济效益</w:t>
            </w:r>
            <w:r>
              <w:rPr>
                <w:rFonts w:hint="eastAsia" w:ascii="宋体" w:hAnsi="宋体" w:cs="宋体"/>
                <w:color w:val="000000"/>
                <w:kern w:val="0"/>
                <w:sz w:val="18"/>
                <w:szCs w:val="18"/>
                <w:highlight w:val="none"/>
              </w:rPr>
              <w:t>：部门（单位）履行职责对经济发展所带来的直接或间接影响。</w:t>
            </w:r>
            <w:r>
              <w:rPr>
                <w:rFonts w:hint="eastAsia" w:ascii="宋体" w:hAnsi="宋体" w:cs="宋体"/>
                <w:b/>
                <w:bCs/>
                <w:color w:val="000000"/>
                <w:kern w:val="0"/>
                <w:sz w:val="18"/>
                <w:szCs w:val="18"/>
                <w:highlight w:val="none"/>
              </w:rPr>
              <w:t>社会效益</w:t>
            </w:r>
            <w:r>
              <w:rPr>
                <w:rFonts w:hint="eastAsia" w:ascii="宋体" w:hAnsi="宋体" w:cs="宋体"/>
                <w:color w:val="000000"/>
                <w:kern w:val="0"/>
                <w:sz w:val="18"/>
                <w:szCs w:val="18"/>
                <w:highlight w:val="none"/>
              </w:rPr>
              <w:t>：部门（单位）履行职责对社会发展所带来的直接或间接影响。</w:t>
            </w:r>
            <w:r>
              <w:rPr>
                <w:rFonts w:hint="eastAsia" w:ascii="宋体" w:hAnsi="宋体" w:cs="宋体"/>
                <w:b/>
                <w:bCs/>
                <w:color w:val="000000"/>
                <w:kern w:val="0"/>
                <w:sz w:val="18"/>
                <w:szCs w:val="18"/>
                <w:highlight w:val="none"/>
              </w:rPr>
              <w:t>环境效益</w:t>
            </w:r>
            <w:r>
              <w:rPr>
                <w:rFonts w:hint="eastAsia" w:ascii="宋体" w:hAnsi="宋体" w:cs="宋体"/>
                <w:color w:val="000000"/>
                <w:kern w:val="0"/>
                <w:sz w:val="18"/>
                <w:szCs w:val="18"/>
                <w:highlight w:val="none"/>
              </w:rPr>
              <w:t>：部门（单位）履行职责对环境所带来的直接或间接影响。</w:t>
            </w:r>
            <w:r>
              <w:rPr>
                <w:rFonts w:hint="eastAsia" w:ascii="宋体" w:hAnsi="宋体" w:cs="宋体"/>
                <w:b/>
                <w:bCs/>
                <w:color w:val="000000"/>
                <w:kern w:val="0"/>
                <w:sz w:val="18"/>
                <w:szCs w:val="18"/>
                <w:highlight w:val="none"/>
              </w:rPr>
              <w:t>可持续性影响：</w:t>
            </w:r>
            <w:r>
              <w:rPr>
                <w:rFonts w:hint="eastAsia" w:ascii="宋体" w:hAnsi="宋体" w:cs="宋体"/>
                <w:color w:val="000000"/>
                <w:kern w:val="0"/>
                <w:sz w:val="18"/>
                <w:szCs w:val="18"/>
                <w:highlight w:val="none"/>
              </w:rPr>
              <w:t>部门绩效目标实现的长效机制建设情况，部门工作效率提升措施的创新。</w:t>
            </w:r>
            <w:r>
              <w:rPr>
                <w:rFonts w:hint="eastAsia" w:ascii="宋体" w:hAnsi="宋体" w:cs="宋体"/>
                <w:b/>
                <w:bCs/>
                <w:color w:val="000000"/>
                <w:kern w:val="0"/>
                <w:sz w:val="18"/>
                <w:szCs w:val="18"/>
                <w:highlight w:val="none"/>
              </w:rPr>
              <w:t>服务对象满意度</w:t>
            </w:r>
            <w:r>
              <w:rPr>
                <w:rFonts w:hint="eastAsia" w:ascii="宋体" w:hAnsi="宋体" w:cs="宋体"/>
                <w:color w:val="000000"/>
                <w:kern w:val="0"/>
                <w:sz w:val="18"/>
                <w:szCs w:val="18"/>
                <w:highlight w:val="none"/>
              </w:rPr>
              <w:t>：部门（单位）的服务对象对部门履职效果的满意程度。</w:t>
            </w:r>
          </w:p>
        </w:tc>
        <w:tc>
          <w:tcPr>
            <w:tcW w:w="1263"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1244"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93" w:type="pct"/>
            <w:tcBorders>
              <w:top w:val="nil"/>
              <w:left w:val="nil"/>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393" w:type="pct"/>
            <w:tcBorders>
              <w:top w:val="nil"/>
              <w:left w:val="nil"/>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满意度指标</w:t>
            </w:r>
          </w:p>
          <w:p>
            <w:pPr>
              <w:widowControl/>
              <w:jc w:val="center"/>
              <w:rPr>
                <w:rFonts w:hint="eastAsia" w:ascii="宋体" w:hAnsi="宋体" w:cs="宋体"/>
                <w:color w:val="000000"/>
                <w:kern w:val="0"/>
                <w:sz w:val="20"/>
                <w:szCs w:val="20"/>
                <w:highlight w:val="none"/>
              </w:rPr>
            </w:pPr>
          </w:p>
        </w:tc>
        <w:tc>
          <w:tcPr>
            <w:tcW w:w="699" w:type="pct"/>
            <w:tcBorders>
              <w:top w:val="nil"/>
              <w:left w:val="nil"/>
              <w:right w:val="single" w:color="auto" w:sz="4" w:space="0"/>
            </w:tcBorders>
            <w:noWrap w:val="0"/>
            <w:vAlign w:val="center"/>
          </w:tcPr>
          <w:p>
            <w:pPr>
              <w:widowControl/>
              <w:jc w:val="both"/>
              <w:rPr>
                <w:rFonts w:hint="eastAsia" w:ascii="宋体" w:hAnsi="宋体" w:cs="宋体"/>
                <w:color w:val="000000"/>
                <w:kern w:val="0"/>
                <w:sz w:val="20"/>
                <w:szCs w:val="20"/>
                <w:highlight w:val="none"/>
              </w:rPr>
            </w:pPr>
            <w:r>
              <w:rPr>
                <w:rFonts w:hint="eastAsia" w:ascii="宋体" w:hAnsi="宋体" w:eastAsia="宋体" w:cs="宋体"/>
                <w:color w:val="000000"/>
                <w:kern w:val="0"/>
                <w:sz w:val="18"/>
                <w:szCs w:val="18"/>
                <w:highlight w:val="none"/>
                <w:lang w:val="en-US" w:eastAsia="zh-CN"/>
              </w:rPr>
              <w:t>提升群众对检察工作满意度。</w:t>
            </w:r>
          </w:p>
        </w:tc>
        <w:tc>
          <w:tcPr>
            <w:tcW w:w="233" w:type="pct"/>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15</w:t>
            </w:r>
          </w:p>
        </w:tc>
        <w:tc>
          <w:tcPr>
            <w:tcW w:w="292" w:type="pct"/>
            <w:tcBorders>
              <w:top w:val="nil"/>
              <w:left w:val="nil"/>
              <w:bottom w:val="single" w:color="auto" w:sz="4" w:space="0"/>
              <w:right w:val="nil"/>
            </w:tcBorders>
            <w:noWrap/>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color w:val="000000"/>
                <w:kern w:val="0"/>
                <w:sz w:val="20"/>
                <w:szCs w:val="20"/>
                <w:highlight w:val="none"/>
                <w:lang w:val="en-US" w:eastAsia="zh-CN"/>
              </w:rPr>
              <w:t>13</w:t>
            </w:r>
          </w:p>
        </w:tc>
        <w:tc>
          <w:tcPr>
            <w:tcW w:w="95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487"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三</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预算管理情况（20分）</w:t>
            </w:r>
          </w:p>
        </w:tc>
      </w:tr>
      <w:tr>
        <w:tblPrEx>
          <w:tblCellMar>
            <w:top w:w="0" w:type="dxa"/>
            <w:left w:w="108" w:type="dxa"/>
            <w:bottom w:w="0" w:type="dxa"/>
            <w:right w:w="108" w:type="dxa"/>
          </w:tblCellMar>
        </w:tblPrEx>
        <w:trPr>
          <w:cantSplit/>
          <w:trHeight w:val="702" w:hRule="atLeast"/>
        </w:trPr>
        <w:tc>
          <w:tcPr>
            <w:tcW w:w="38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38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值</w:t>
            </w:r>
          </w:p>
        </w:tc>
        <w:tc>
          <w:tcPr>
            <w:tcW w:w="6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w:t>
            </w:r>
            <w:r>
              <w:rPr>
                <w:rFonts w:ascii="宋体" w:hAnsi="宋体" w:cs="宋体"/>
                <w:color w:val="000000"/>
                <w:kern w:val="0"/>
                <w:sz w:val="20"/>
                <w:szCs w:val="20"/>
                <w:highlight w:val="none"/>
              </w:rPr>
              <w:t>值</w:t>
            </w:r>
          </w:p>
        </w:tc>
        <w:tc>
          <w:tcPr>
            <w:tcW w:w="23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w:t>
            </w:r>
            <w:r>
              <w:rPr>
                <w:rFonts w:ascii="宋体" w:hAnsi="宋体" w:cs="宋体"/>
                <w:color w:val="000000"/>
                <w:kern w:val="0"/>
                <w:sz w:val="20"/>
                <w:szCs w:val="20"/>
                <w:highlight w:val="none"/>
              </w:rPr>
              <w:t>值</w:t>
            </w:r>
          </w:p>
        </w:tc>
        <w:tc>
          <w:tcPr>
            <w:tcW w:w="29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w:t>
            </w:r>
            <w:r>
              <w:rPr>
                <w:rFonts w:ascii="宋体" w:hAnsi="宋体" w:cs="宋体"/>
                <w:color w:val="000000"/>
                <w:kern w:val="0"/>
                <w:sz w:val="20"/>
                <w:szCs w:val="20"/>
                <w:highlight w:val="none"/>
              </w:rPr>
              <w:t>分</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12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CellMar>
            <w:top w:w="0" w:type="dxa"/>
            <w:left w:w="108" w:type="dxa"/>
            <w:bottom w:w="0" w:type="dxa"/>
            <w:right w:w="108" w:type="dxa"/>
          </w:tblCellMar>
        </w:tblPrEx>
        <w:trPr>
          <w:cantSplit/>
          <w:trHeight w:val="1230" w:hRule="atLeast"/>
        </w:trPr>
        <w:tc>
          <w:tcPr>
            <w:tcW w:w="38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预算管理情况（20）</w:t>
            </w:r>
          </w:p>
        </w:tc>
        <w:tc>
          <w:tcPr>
            <w:tcW w:w="38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财务管理（4）</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18"/>
                <w:szCs w:val="18"/>
                <w:highlight w:val="none"/>
              </w:rPr>
              <w:t>各项制度健全</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完整、合规</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会计核算制度完整、合规</w:t>
            </w:r>
          </w:p>
        </w:tc>
        <w:tc>
          <w:tcPr>
            <w:tcW w:w="6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18"/>
                <w:szCs w:val="18"/>
                <w:highlight w:val="none"/>
                <w:lang w:val="en-US" w:eastAsia="zh-CN"/>
              </w:rPr>
              <w:t>我院</w:t>
            </w:r>
            <w:r>
              <w:rPr>
                <w:rFonts w:hint="eastAsia" w:ascii="宋体" w:hAnsi="宋体" w:cs="宋体"/>
                <w:color w:val="000000"/>
                <w:kern w:val="0"/>
                <w:sz w:val="18"/>
                <w:szCs w:val="18"/>
                <w:highlight w:val="none"/>
              </w:rPr>
              <w:t>预算资金管理办法、资产管理办法等各项制度健全</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部门内部财务管理制度</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会计核算制度完整、合规</w:t>
            </w:r>
            <w:r>
              <w:rPr>
                <w:rFonts w:hint="eastAsia" w:ascii="宋体" w:hAnsi="宋体" w:cs="宋体"/>
                <w:color w:val="000000"/>
                <w:kern w:val="0"/>
                <w:sz w:val="18"/>
                <w:szCs w:val="18"/>
                <w:highlight w:val="none"/>
                <w:lang w:eastAsia="zh-CN"/>
              </w:rPr>
              <w:t>。</w:t>
            </w:r>
          </w:p>
        </w:tc>
        <w:tc>
          <w:tcPr>
            <w:tcW w:w="23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29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　</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财务管理制度健全性:</w:t>
            </w:r>
            <w:r>
              <w:rPr>
                <w:rFonts w:hint="eastAsia" w:ascii="宋体" w:hAnsi="宋体" w:cs="宋体"/>
                <w:color w:val="000000"/>
                <w:kern w:val="0"/>
                <w:sz w:val="18"/>
                <w:szCs w:val="18"/>
                <w:highlight w:val="none"/>
              </w:rPr>
              <w:t>部门（单位）为加强财务管理、规范财务行为而制定的管理制度。</w:t>
            </w:r>
          </w:p>
        </w:tc>
        <w:tc>
          <w:tcPr>
            <w:tcW w:w="126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381"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lang w:val="en-US" w:eastAsia="zh-CN"/>
              </w:rPr>
              <w:t>财政</w:t>
            </w:r>
            <w:r>
              <w:rPr>
                <w:rFonts w:hint="eastAsia" w:ascii="宋体" w:hAnsi="宋体" w:cs="宋体"/>
                <w:color w:val="000000"/>
                <w:kern w:val="0"/>
                <w:sz w:val="18"/>
                <w:szCs w:val="18"/>
                <w:highlight w:val="none"/>
              </w:rPr>
              <w:t>资金</w:t>
            </w:r>
            <w:r>
              <w:rPr>
                <w:rFonts w:hint="eastAsia" w:ascii="宋体" w:hAnsi="宋体" w:cs="宋体"/>
                <w:color w:val="000000"/>
                <w:kern w:val="0"/>
                <w:sz w:val="18"/>
                <w:szCs w:val="18"/>
                <w:highlight w:val="none"/>
                <w:lang w:val="en-US" w:eastAsia="zh-CN"/>
              </w:rPr>
              <w:t>支出</w:t>
            </w:r>
            <w:r>
              <w:rPr>
                <w:rFonts w:hint="eastAsia" w:ascii="宋体" w:hAnsi="宋体" w:cs="宋体"/>
                <w:color w:val="000000"/>
                <w:kern w:val="0"/>
                <w:sz w:val="18"/>
                <w:szCs w:val="18"/>
                <w:highlight w:val="none"/>
              </w:rPr>
              <w:t>合规</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安全</w:t>
            </w:r>
          </w:p>
        </w:tc>
        <w:tc>
          <w:tcPr>
            <w:tcW w:w="6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18"/>
                <w:szCs w:val="18"/>
                <w:highlight w:val="none"/>
                <w:lang w:val="en-US" w:eastAsia="zh-CN"/>
              </w:rPr>
              <w:t>我院2023年度资金支出</w:t>
            </w:r>
            <w:r>
              <w:rPr>
                <w:rFonts w:hint="eastAsia" w:ascii="宋体" w:hAnsi="宋体" w:cs="宋体"/>
                <w:color w:val="000000"/>
                <w:kern w:val="0"/>
                <w:sz w:val="18"/>
                <w:szCs w:val="18"/>
                <w:highlight w:val="none"/>
              </w:rPr>
              <w:t>符合国家财经法规和财务管理制度规定以及有关专项资金管理办法的规定</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资金的拨付审批程序和手续</w:t>
            </w:r>
            <w:r>
              <w:rPr>
                <w:rFonts w:hint="eastAsia" w:ascii="宋体" w:hAnsi="宋体" w:cs="宋体"/>
                <w:color w:val="000000"/>
                <w:kern w:val="0"/>
                <w:sz w:val="18"/>
                <w:szCs w:val="18"/>
                <w:highlight w:val="none"/>
                <w:lang w:val="en-US" w:eastAsia="zh-CN"/>
              </w:rPr>
              <w:t>齐全；各项支出均</w:t>
            </w:r>
            <w:r>
              <w:rPr>
                <w:rFonts w:hint="eastAsia" w:ascii="宋体" w:hAnsi="宋体" w:cs="宋体"/>
                <w:color w:val="000000"/>
                <w:kern w:val="0"/>
                <w:sz w:val="18"/>
                <w:szCs w:val="18"/>
                <w:highlight w:val="none"/>
              </w:rPr>
              <w:t>符合部门预算批复的用途</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lang w:val="en-US" w:eastAsia="zh-CN"/>
              </w:rPr>
              <w:t>不</w:t>
            </w:r>
            <w:r>
              <w:rPr>
                <w:rFonts w:hint="eastAsia" w:ascii="宋体" w:hAnsi="宋体" w:cs="宋体"/>
                <w:color w:val="000000"/>
                <w:kern w:val="0"/>
                <w:sz w:val="18"/>
                <w:szCs w:val="18"/>
                <w:highlight w:val="none"/>
              </w:rPr>
              <w:t>存在截留、挤占、挪用情况</w:t>
            </w:r>
            <w:r>
              <w:rPr>
                <w:rFonts w:hint="eastAsia" w:ascii="宋体" w:hAnsi="宋体" w:cs="宋体"/>
                <w:color w:val="000000"/>
                <w:kern w:val="0"/>
                <w:sz w:val="18"/>
                <w:szCs w:val="18"/>
                <w:highlight w:val="none"/>
                <w:lang w:eastAsia="zh-CN"/>
              </w:rPr>
              <w:t>。</w:t>
            </w:r>
          </w:p>
        </w:tc>
        <w:tc>
          <w:tcPr>
            <w:tcW w:w="23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w:t>
            </w:r>
          </w:p>
        </w:tc>
        <w:tc>
          <w:tcPr>
            <w:tcW w:w="292"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资金使用合规性和安全性:</w:t>
            </w:r>
            <w:r>
              <w:rPr>
                <w:rFonts w:hint="eastAsia" w:ascii="宋体" w:hAnsi="宋体" w:cs="宋体"/>
                <w:color w:val="000000"/>
                <w:kern w:val="0"/>
                <w:sz w:val="18"/>
                <w:szCs w:val="18"/>
                <w:highlight w:val="none"/>
              </w:rPr>
              <w:t>部门（单位）使用预算资金是否符合相关的预算财务管理制度的规定，是否符合相关规定的开支范围，用以反映考核部门（单位）预算资金的规范运行和安全运行情况。</w:t>
            </w:r>
          </w:p>
        </w:tc>
        <w:tc>
          <w:tcPr>
            <w:tcW w:w="126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9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39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会计基础信息完善</w:t>
            </w:r>
            <w:r>
              <w:rPr>
                <w:rFonts w:hint="eastAsia" w:ascii="宋体" w:hAnsi="宋体" w:cs="宋体"/>
                <w:color w:val="000000"/>
                <w:kern w:val="0"/>
                <w:sz w:val="18"/>
                <w:szCs w:val="18"/>
                <w:highlight w:val="none"/>
                <w:lang w:val="en-US" w:eastAsia="zh-CN"/>
              </w:rPr>
              <w:t>程度</w:t>
            </w:r>
            <w:r>
              <w:rPr>
                <w:rFonts w:hint="eastAsia" w:ascii="宋体" w:hAnsi="宋体" w:cs="宋体"/>
                <w:color w:val="000000"/>
                <w:kern w:val="0"/>
                <w:sz w:val="18"/>
                <w:szCs w:val="18"/>
                <w:highlight w:val="none"/>
              </w:rPr>
              <w:t>　</w:t>
            </w:r>
          </w:p>
        </w:tc>
        <w:tc>
          <w:tcPr>
            <w:tcW w:w="69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基础数据信息和会计信息资料真实</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lang w:val="en-US" w:eastAsia="zh-CN"/>
              </w:rPr>
              <w:t>完整、准确</w:t>
            </w:r>
            <w:r>
              <w:rPr>
                <w:rFonts w:hint="eastAsia" w:ascii="宋体" w:hAnsi="宋体" w:cs="宋体"/>
                <w:color w:val="000000"/>
                <w:kern w:val="0"/>
                <w:sz w:val="20"/>
                <w:szCs w:val="20"/>
                <w:highlight w:val="none"/>
              </w:rPr>
              <w:t>　</w:t>
            </w:r>
          </w:p>
        </w:tc>
        <w:tc>
          <w:tcPr>
            <w:tcW w:w="233"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29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　</w:t>
            </w:r>
          </w:p>
        </w:tc>
        <w:tc>
          <w:tcPr>
            <w:tcW w:w="959"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会计基础信息完善性:</w:t>
            </w:r>
            <w:r>
              <w:rPr>
                <w:rFonts w:hint="eastAsia" w:ascii="宋体" w:hAnsi="宋体" w:cs="宋体"/>
                <w:color w:val="000000"/>
                <w:kern w:val="0"/>
                <w:sz w:val="18"/>
                <w:szCs w:val="18"/>
                <w:highlight w:val="none"/>
              </w:rPr>
              <w:t>部门（单位）会计基础信息情况。</w:t>
            </w:r>
          </w:p>
        </w:tc>
        <w:tc>
          <w:tcPr>
            <w:tcW w:w="1263"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资产管理（4）</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39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18"/>
                <w:szCs w:val="18"/>
                <w:highlight w:val="none"/>
                <w:lang w:val="en-US" w:eastAsia="zh-CN"/>
              </w:rPr>
              <w:t>国有资产使用、保管、处置程序合规性</w:t>
            </w:r>
          </w:p>
        </w:tc>
        <w:tc>
          <w:tcPr>
            <w:tcW w:w="69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18"/>
                <w:szCs w:val="18"/>
                <w:highlight w:val="none"/>
              </w:rPr>
              <w:t>资产管理制度</w:t>
            </w:r>
            <w:r>
              <w:rPr>
                <w:rFonts w:hint="eastAsia" w:ascii="宋体" w:hAnsi="宋体" w:cs="宋体"/>
                <w:color w:val="000000"/>
                <w:kern w:val="0"/>
                <w:sz w:val="18"/>
                <w:szCs w:val="18"/>
                <w:highlight w:val="none"/>
                <w:lang w:val="en-US" w:eastAsia="zh-CN"/>
              </w:rPr>
              <w:t>健全；各项</w:t>
            </w:r>
            <w:r>
              <w:rPr>
                <w:rFonts w:hint="eastAsia" w:ascii="宋体" w:hAnsi="宋体" w:cs="宋体"/>
                <w:color w:val="000000"/>
                <w:kern w:val="0"/>
                <w:sz w:val="18"/>
                <w:szCs w:val="18"/>
                <w:highlight w:val="none"/>
              </w:rPr>
              <w:t>资产使用规范，</w:t>
            </w:r>
            <w:r>
              <w:rPr>
                <w:rFonts w:hint="eastAsia" w:ascii="宋体" w:hAnsi="宋体" w:cs="宋体"/>
                <w:color w:val="000000"/>
                <w:kern w:val="0"/>
                <w:sz w:val="18"/>
                <w:szCs w:val="18"/>
                <w:highlight w:val="none"/>
                <w:lang w:val="en-US" w:eastAsia="zh-CN"/>
              </w:rPr>
              <w:t>不</w:t>
            </w:r>
            <w:r>
              <w:rPr>
                <w:rFonts w:hint="eastAsia" w:ascii="宋体" w:hAnsi="宋体" w:cs="宋体"/>
                <w:color w:val="000000"/>
                <w:kern w:val="0"/>
                <w:sz w:val="18"/>
                <w:szCs w:val="18"/>
                <w:highlight w:val="none"/>
              </w:rPr>
              <w:t>存在未经批准擅自出租、出借资产行为；</w:t>
            </w:r>
            <w:r>
              <w:rPr>
                <w:rFonts w:hint="eastAsia" w:ascii="宋体" w:hAnsi="宋体" w:cs="宋体"/>
                <w:color w:val="000000"/>
                <w:kern w:val="0"/>
                <w:sz w:val="18"/>
                <w:szCs w:val="18"/>
                <w:highlight w:val="none"/>
                <w:lang w:val="en-US" w:eastAsia="zh-CN"/>
              </w:rPr>
              <w:t>国有</w:t>
            </w:r>
            <w:r>
              <w:rPr>
                <w:rFonts w:hint="eastAsia" w:ascii="宋体" w:hAnsi="宋体" w:cs="宋体"/>
                <w:color w:val="000000"/>
                <w:kern w:val="0"/>
                <w:sz w:val="18"/>
                <w:szCs w:val="18"/>
                <w:highlight w:val="none"/>
              </w:rPr>
              <w:t>资产处置</w:t>
            </w:r>
            <w:r>
              <w:rPr>
                <w:rFonts w:hint="eastAsia" w:ascii="宋体" w:hAnsi="宋体" w:cs="宋体"/>
                <w:color w:val="000000"/>
                <w:kern w:val="0"/>
                <w:sz w:val="18"/>
                <w:szCs w:val="18"/>
                <w:highlight w:val="none"/>
                <w:lang w:val="en-US" w:eastAsia="zh-CN"/>
              </w:rPr>
              <w:t>均按照北京市财政相关要求办理</w:t>
            </w:r>
            <w:r>
              <w:rPr>
                <w:rFonts w:hint="eastAsia" w:ascii="宋体" w:hAnsi="宋体" w:cs="宋体"/>
                <w:color w:val="000000"/>
                <w:kern w:val="0"/>
                <w:sz w:val="18"/>
                <w:szCs w:val="18"/>
                <w:highlight w:val="none"/>
              </w:rPr>
              <w:t>，</w:t>
            </w:r>
            <w:r>
              <w:rPr>
                <w:rFonts w:hint="eastAsia" w:ascii="宋体" w:hAnsi="宋体" w:cs="宋体"/>
                <w:color w:val="000000"/>
                <w:kern w:val="0"/>
                <w:sz w:val="18"/>
                <w:szCs w:val="18"/>
                <w:highlight w:val="none"/>
                <w:lang w:val="en-US" w:eastAsia="zh-CN"/>
              </w:rPr>
              <w:t>不</w:t>
            </w:r>
            <w:r>
              <w:rPr>
                <w:rFonts w:hint="eastAsia" w:ascii="宋体" w:hAnsi="宋体" w:cs="宋体"/>
                <w:color w:val="000000"/>
                <w:kern w:val="0"/>
                <w:sz w:val="18"/>
                <w:szCs w:val="18"/>
                <w:highlight w:val="none"/>
              </w:rPr>
              <w:t>存在不按要求进行报批或资产不公开处置行为</w:t>
            </w:r>
          </w:p>
        </w:tc>
        <w:tc>
          <w:tcPr>
            <w:tcW w:w="2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29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资产管理规范性:</w:t>
            </w:r>
            <w:r>
              <w:rPr>
                <w:rFonts w:hint="eastAsia" w:ascii="宋体" w:hAnsi="宋体" w:cs="宋体"/>
                <w:color w:val="000000"/>
                <w:kern w:val="0"/>
                <w:sz w:val="18"/>
                <w:szCs w:val="18"/>
                <w:highlight w:val="none"/>
              </w:rPr>
              <w:t>部门（单位）的资产是否保持安全完整，资产配置是否合理，资产使用和资产处理是否规范，用以反映和考核部门（单位）资产管理的整体水平。</w:t>
            </w:r>
          </w:p>
        </w:tc>
        <w:tc>
          <w:tcPr>
            <w:tcW w:w="126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绩效管理（4）</w:t>
            </w:r>
          </w:p>
        </w:tc>
        <w:tc>
          <w:tcPr>
            <w:tcW w:w="3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39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绩效管理信息的汇总和应用情况。</w:t>
            </w:r>
          </w:p>
        </w:tc>
        <w:tc>
          <w:tcPr>
            <w:tcW w:w="699" w:type="pct"/>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我院对绩效信息及时进行了汇总分析整理，但在项目执行过程中未及时对偏离绩效目标情况进行调整。</w:t>
            </w:r>
          </w:p>
        </w:tc>
        <w:tc>
          <w:tcPr>
            <w:tcW w:w="23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29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绩效管理情况:</w:t>
            </w:r>
            <w:r>
              <w:rPr>
                <w:rFonts w:hint="eastAsia" w:ascii="宋体" w:hAnsi="宋体" w:cs="宋体"/>
                <w:color w:val="000000"/>
                <w:kern w:val="0"/>
                <w:sz w:val="18"/>
                <w:szCs w:val="18"/>
                <w:highlight w:val="none"/>
              </w:rPr>
              <w:t>考核部门（单位）在绩效管理信息的汇总和应用情况。</w:t>
            </w:r>
          </w:p>
        </w:tc>
        <w:tc>
          <w:tcPr>
            <w:tcW w:w="126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　</w:t>
            </w:r>
          </w:p>
        </w:tc>
        <w:tc>
          <w:tcPr>
            <w:tcW w:w="787"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22</w:t>
            </w:r>
            <w:r>
              <w:rPr>
                <w:rFonts w:hint="eastAsia" w:ascii="宋体" w:hAnsi="宋体" w:cs="宋体"/>
                <w:color w:val="000000"/>
                <w:kern w:val="0"/>
                <w:sz w:val="20"/>
                <w:szCs w:val="20"/>
                <w:highlight w:val="none"/>
              </w:rPr>
              <w:t>年</w:t>
            </w:r>
          </w:p>
        </w:tc>
        <w:tc>
          <w:tcPr>
            <w:tcW w:w="6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202</w:t>
            </w:r>
            <w:r>
              <w:rPr>
                <w:rFonts w:hint="eastAsia" w:ascii="宋体" w:hAnsi="宋体" w:cs="宋体"/>
                <w:color w:val="000000"/>
                <w:kern w:val="0"/>
                <w:sz w:val="20"/>
                <w:szCs w:val="20"/>
                <w:highlight w:val="none"/>
                <w:lang w:val="en-US" w:eastAsia="zh-CN"/>
              </w:rPr>
              <w:t>3</w:t>
            </w:r>
            <w:r>
              <w:rPr>
                <w:rFonts w:hint="eastAsia" w:ascii="宋体" w:hAnsi="宋体" w:cs="宋体"/>
                <w:color w:val="000000"/>
                <w:kern w:val="0"/>
                <w:sz w:val="20"/>
                <w:szCs w:val="20"/>
                <w:highlight w:val="none"/>
              </w:rPr>
              <w:t>年</w:t>
            </w:r>
          </w:p>
        </w:tc>
        <w:tc>
          <w:tcPr>
            <w:tcW w:w="23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29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1263"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CellMar>
            <w:top w:w="0" w:type="dxa"/>
            <w:left w:w="108" w:type="dxa"/>
            <w:bottom w:w="0" w:type="dxa"/>
            <w:right w:w="108" w:type="dxa"/>
          </w:tblCellMar>
        </w:tblPrEx>
        <w:trPr>
          <w:cantSplit/>
          <w:trHeight w:val="1944"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结转结余率（4）</w:t>
            </w:r>
          </w:p>
        </w:tc>
        <w:tc>
          <w:tcPr>
            <w:tcW w:w="787"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2.95%</w:t>
            </w:r>
          </w:p>
        </w:tc>
        <w:tc>
          <w:tcPr>
            <w:tcW w:w="69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2.22</w:t>
            </w:r>
            <w:r>
              <w:rPr>
                <w:rFonts w:hint="eastAsia" w:ascii="宋体" w:hAnsi="宋体" w:cs="宋体"/>
                <w:color w:val="000000"/>
                <w:kern w:val="0"/>
                <w:sz w:val="20"/>
                <w:szCs w:val="20"/>
                <w:highlight w:val="none"/>
              </w:rPr>
              <w:t>%</w:t>
            </w:r>
          </w:p>
        </w:tc>
        <w:tc>
          <w:tcPr>
            <w:tcW w:w="23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29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95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rPr>
              <w:t>结转结余率=结转结余总额/支出预算数×100%。</w:t>
            </w:r>
          </w:p>
          <w:p>
            <w:pPr>
              <w:pStyle w:val="14"/>
              <w:rPr>
                <w:ins w:id="5" w:author="WPS_1707304418" w:date="2024-05-17T10:28:17Z"/>
                <w:rFonts w:hint="eastAsia"/>
                <w:lang w:eastAsia="zh-CN"/>
              </w:rPr>
            </w:pPr>
          </w:p>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结转结余总额：部门（单位）本年度的结转资金与结余资金之和。</w:t>
            </w:r>
          </w:p>
        </w:tc>
        <w:tc>
          <w:tcPr>
            <w:tcW w:w="126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1083" w:hRule="atLeast"/>
        </w:trPr>
        <w:tc>
          <w:tcPr>
            <w:tcW w:w="38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yellow"/>
              </w:rPr>
            </w:pPr>
          </w:p>
        </w:tc>
        <w:tc>
          <w:tcPr>
            <w:tcW w:w="382"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部门预决算差异率（4）</w:t>
            </w:r>
          </w:p>
        </w:tc>
        <w:tc>
          <w:tcPr>
            <w:tcW w:w="787"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w:t>
            </w:r>
          </w:p>
        </w:tc>
        <w:tc>
          <w:tcPr>
            <w:tcW w:w="699"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2.60</w:t>
            </w:r>
            <w:r>
              <w:rPr>
                <w:rFonts w:hint="eastAsia" w:ascii="宋体" w:hAnsi="宋体" w:cs="宋体"/>
                <w:color w:val="000000"/>
                <w:kern w:val="0"/>
                <w:sz w:val="20"/>
                <w:szCs w:val="20"/>
                <w:highlight w:val="none"/>
              </w:rPr>
              <w:t>%</w:t>
            </w:r>
          </w:p>
        </w:tc>
        <w:tc>
          <w:tcPr>
            <w:tcW w:w="23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29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959"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通过年度部门决算与年初部门预算对比，对部门的年度支出情况进行考核，衡量部门预算的约束力。</w:t>
            </w:r>
          </w:p>
        </w:tc>
        <w:tc>
          <w:tcPr>
            <w:tcW w:w="1263"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2251"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23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100</w:t>
            </w:r>
          </w:p>
        </w:tc>
        <w:tc>
          <w:tcPr>
            <w:tcW w:w="29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93.55</w:t>
            </w:r>
            <w:r>
              <w:rPr>
                <w:rFonts w:hint="eastAsia" w:ascii="宋体" w:hAnsi="宋体" w:cs="宋体"/>
                <w:color w:val="000000"/>
                <w:kern w:val="0"/>
                <w:sz w:val="20"/>
                <w:szCs w:val="20"/>
                <w:highlight w:val="none"/>
              </w:rPr>
              <w:t>　</w:t>
            </w:r>
          </w:p>
        </w:tc>
        <w:tc>
          <w:tcPr>
            <w:tcW w:w="2223"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r>
    </w:tbl>
    <w:p>
      <w:pPr>
        <w:pStyle w:val="14"/>
        <w:rPr>
          <w:rFonts w:hint="default" w:ascii="仿宋_GB2312" w:hAnsi="宋体" w:eastAsia="仿宋_GB2312" w:cs="宋体"/>
          <w:color w:val="000000"/>
          <w:kern w:val="0"/>
          <w:sz w:val="32"/>
          <w:szCs w:val="32"/>
          <w:lang w:val="en-US" w:eastAsia="zh-CN"/>
        </w:rPr>
      </w:pPr>
    </w:p>
    <w:sectPr>
      <w:footerReference r:id="rId4" w:type="default"/>
      <w:pgSz w:w="16838" w:h="11906" w:orient="landscape"/>
      <w:pgMar w:top="1800" w:right="1440" w:bottom="1800" w:left="1440" w:header="851" w:footer="992" w:gutter="0"/>
      <w:pgNumType w:fmt="decimal"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0AE488-E71A-4A04-8CCE-B280A67F38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167FA05-760E-4F92-903D-C7C1DFF5D270}"/>
  </w:font>
  <w:font w:name="华文中宋">
    <w:panose1 w:val="02010600040101010101"/>
    <w:charset w:val="86"/>
    <w:family w:val="auto"/>
    <w:pitch w:val="default"/>
    <w:sig w:usb0="00000287" w:usb1="080F0000" w:usb2="00000000" w:usb3="00000000" w:csb0="0004009F" w:csb1="DFD70000"/>
    <w:embedRegular r:id="rId3" w:fontKey="{3391FE04-05A8-49FA-BCAC-288CF8FBBD83}"/>
  </w:font>
  <w:font w:name="楷体_GB2312">
    <w:altName w:val="楷体"/>
    <w:panose1 w:val="02010609030101010101"/>
    <w:charset w:val="86"/>
    <w:family w:val="modern"/>
    <w:pitch w:val="default"/>
    <w:sig w:usb0="00000000" w:usb1="00000000" w:usb2="00000000" w:usb3="00000000" w:csb0="00040000" w:csb1="00000000"/>
    <w:embedRegular r:id="rId4" w:fontKey="{20D8C7CD-9D45-4E71-9F69-096BD11F7CE5}"/>
  </w:font>
  <w:font w:name="方正黑体_GBK">
    <w:altName w:val="微软雅黑"/>
    <w:panose1 w:val="02000000000000000000"/>
    <w:charset w:val="86"/>
    <w:family w:val="auto"/>
    <w:pitch w:val="default"/>
    <w:sig w:usb0="00000000" w:usb1="00000000" w:usb2="00000000" w:usb3="00000000" w:csb0="00040000" w:csb1="00000000"/>
    <w:embedRegular r:id="rId5" w:fontKey="{A18BFCC0-7DF6-41F3-9D17-1E1E15C1352D}"/>
  </w:font>
  <w:font w:name="方正小标宋简体">
    <w:panose1 w:val="02000000000000000000"/>
    <w:charset w:val="86"/>
    <w:family w:val="auto"/>
    <w:pitch w:val="default"/>
    <w:sig w:usb0="00000001" w:usb1="08000000" w:usb2="00000000" w:usb3="00000000" w:csb0="00040000" w:csb1="00000000"/>
    <w:embedRegular r:id="rId6" w:fontKey="{B27595D1-B9F3-473D-9AB7-1CA7477ACD7E}"/>
  </w:font>
  <w:font w:name="仿宋">
    <w:panose1 w:val="02010609060101010101"/>
    <w:charset w:val="86"/>
    <w:family w:val="auto"/>
    <w:pitch w:val="default"/>
    <w:sig w:usb0="800002BF" w:usb1="38CF7CFA" w:usb2="00000016" w:usb3="00000000" w:csb0="00040001" w:csb1="00000000"/>
    <w:embedRegular r:id="rId7" w:fontKey="{306C2A45-85A8-48B9-8DB5-C54F5507F0F8}"/>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rPr>
        <w:sz w:val="21"/>
        <w:szCs w:val="21"/>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jc w:val="right"/>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5759B"/>
    <w:multiLevelType w:val="singleLevel"/>
    <w:tmpl w:val="9795759B"/>
    <w:lvl w:ilvl="0" w:tentative="0">
      <w:start w:val="2"/>
      <w:numFmt w:val="chineseCounting"/>
      <w:suff w:val="nothing"/>
      <w:lvlText w:val="（%1）"/>
      <w:lvlJc w:val="left"/>
      <w:rPr>
        <w:rFonts w:hint="eastAsia"/>
      </w:rPr>
    </w:lvl>
  </w:abstractNum>
  <w:abstractNum w:abstractNumId="1">
    <w:nsid w:val="A65835EA"/>
    <w:multiLevelType w:val="singleLevel"/>
    <w:tmpl w:val="A65835EA"/>
    <w:lvl w:ilvl="0" w:tentative="0">
      <w:start w:val="2"/>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707304418">
    <w15:presenceInfo w15:providerId="WPS Office" w15:userId="1600725999"/>
  </w15:person>
  <w15:person w15:author="鱼和猫">
    <w15:presenceInfo w15:providerId="WPS Office" w15:userId="1147879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TkzNmZkZDRkMzE2MjBmYTFiNGIwOGEwODdkNzgifQ=="/>
  </w:docVars>
  <w:rsids>
    <w:rsidRoot w:val="F77F09F4"/>
    <w:rsid w:val="00522A0F"/>
    <w:rsid w:val="00654958"/>
    <w:rsid w:val="02192F0F"/>
    <w:rsid w:val="029C5324"/>
    <w:rsid w:val="040612A7"/>
    <w:rsid w:val="050F7C41"/>
    <w:rsid w:val="05237BC9"/>
    <w:rsid w:val="07B018B9"/>
    <w:rsid w:val="083E7A39"/>
    <w:rsid w:val="09104908"/>
    <w:rsid w:val="09462582"/>
    <w:rsid w:val="09AB6FF0"/>
    <w:rsid w:val="09D3371F"/>
    <w:rsid w:val="09D34448"/>
    <w:rsid w:val="09E05076"/>
    <w:rsid w:val="0A3E54A5"/>
    <w:rsid w:val="0B9044CB"/>
    <w:rsid w:val="0BD10BC8"/>
    <w:rsid w:val="0BFE7494"/>
    <w:rsid w:val="0C970EB6"/>
    <w:rsid w:val="0CDC5FA5"/>
    <w:rsid w:val="0D1A56E1"/>
    <w:rsid w:val="0D3D1B91"/>
    <w:rsid w:val="0D694EE3"/>
    <w:rsid w:val="0DA11C8E"/>
    <w:rsid w:val="0DD65208"/>
    <w:rsid w:val="0E1E5269"/>
    <w:rsid w:val="0E271FDA"/>
    <w:rsid w:val="0EF13238"/>
    <w:rsid w:val="0FA933C0"/>
    <w:rsid w:val="102962AF"/>
    <w:rsid w:val="10DA1F09"/>
    <w:rsid w:val="11283816"/>
    <w:rsid w:val="123D4FD6"/>
    <w:rsid w:val="12E601BF"/>
    <w:rsid w:val="13C44CA3"/>
    <w:rsid w:val="13D66799"/>
    <w:rsid w:val="13DA4490"/>
    <w:rsid w:val="14874B0C"/>
    <w:rsid w:val="15A81F54"/>
    <w:rsid w:val="15C56A7A"/>
    <w:rsid w:val="16397FED"/>
    <w:rsid w:val="17777287"/>
    <w:rsid w:val="19502AFF"/>
    <w:rsid w:val="19C10B6F"/>
    <w:rsid w:val="1A0965FD"/>
    <w:rsid w:val="1A747D1C"/>
    <w:rsid w:val="1A8707A2"/>
    <w:rsid w:val="1B32070E"/>
    <w:rsid w:val="1B541017"/>
    <w:rsid w:val="1BDB0DA5"/>
    <w:rsid w:val="1CAE6035"/>
    <w:rsid w:val="1CF535D1"/>
    <w:rsid w:val="1D320E82"/>
    <w:rsid w:val="1E134BAC"/>
    <w:rsid w:val="1E546BED"/>
    <w:rsid w:val="1F9C6B9D"/>
    <w:rsid w:val="200447AC"/>
    <w:rsid w:val="20B96B7B"/>
    <w:rsid w:val="21164E7E"/>
    <w:rsid w:val="21F45804"/>
    <w:rsid w:val="221A633F"/>
    <w:rsid w:val="2240669E"/>
    <w:rsid w:val="226A5FE8"/>
    <w:rsid w:val="2277734E"/>
    <w:rsid w:val="23B157B4"/>
    <w:rsid w:val="2432352D"/>
    <w:rsid w:val="246C2801"/>
    <w:rsid w:val="249B6B56"/>
    <w:rsid w:val="261852B0"/>
    <w:rsid w:val="264F4424"/>
    <w:rsid w:val="26A56238"/>
    <w:rsid w:val="26A85D28"/>
    <w:rsid w:val="272445CF"/>
    <w:rsid w:val="28060EC4"/>
    <w:rsid w:val="283A33CE"/>
    <w:rsid w:val="28414686"/>
    <w:rsid w:val="28587274"/>
    <w:rsid w:val="28CA7A11"/>
    <w:rsid w:val="28D21782"/>
    <w:rsid w:val="2A036979"/>
    <w:rsid w:val="2A0C1533"/>
    <w:rsid w:val="2ADA0B26"/>
    <w:rsid w:val="2B347CF1"/>
    <w:rsid w:val="2BE4517A"/>
    <w:rsid w:val="2C5C6E56"/>
    <w:rsid w:val="2CB32D44"/>
    <w:rsid w:val="2D2500D2"/>
    <w:rsid w:val="2DAF6045"/>
    <w:rsid w:val="2DEF06E0"/>
    <w:rsid w:val="2E327C8C"/>
    <w:rsid w:val="2EDC3F2F"/>
    <w:rsid w:val="2F544C9F"/>
    <w:rsid w:val="30306EB7"/>
    <w:rsid w:val="30CB2D3F"/>
    <w:rsid w:val="30FF6E8C"/>
    <w:rsid w:val="31116128"/>
    <w:rsid w:val="318F1443"/>
    <w:rsid w:val="31B709E7"/>
    <w:rsid w:val="31FE215F"/>
    <w:rsid w:val="3206667E"/>
    <w:rsid w:val="32B43E83"/>
    <w:rsid w:val="32C92C74"/>
    <w:rsid w:val="337F6DD1"/>
    <w:rsid w:val="339A4C4A"/>
    <w:rsid w:val="349C6E3D"/>
    <w:rsid w:val="35834422"/>
    <w:rsid w:val="35AE2C2F"/>
    <w:rsid w:val="36230BAA"/>
    <w:rsid w:val="365F701A"/>
    <w:rsid w:val="37173543"/>
    <w:rsid w:val="376368BC"/>
    <w:rsid w:val="377961B5"/>
    <w:rsid w:val="383A1E2B"/>
    <w:rsid w:val="387E4B3B"/>
    <w:rsid w:val="395871B1"/>
    <w:rsid w:val="39AF198F"/>
    <w:rsid w:val="39FF0A14"/>
    <w:rsid w:val="3A1E0383"/>
    <w:rsid w:val="3A585EEB"/>
    <w:rsid w:val="3A6B7341"/>
    <w:rsid w:val="3AD13600"/>
    <w:rsid w:val="3B5F0C53"/>
    <w:rsid w:val="3BAF53F0"/>
    <w:rsid w:val="3BDB4951"/>
    <w:rsid w:val="3BEC6B92"/>
    <w:rsid w:val="3C775E39"/>
    <w:rsid w:val="3C7D24A5"/>
    <w:rsid w:val="3C825D15"/>
    <w:rsid w:val="3D1C4983"/>
    <w:rsid w:val="3D322D24"/>
    <w:rsid w:val="3D47778D"/>
    <w:rsid w:val="3DAB225F"/>
    <w:rsid w:val="3DDD1FB7"/>
    <w:rsid w:val="3EC40B14"/>
    <w:rsid w:val="3EFE6FA3"/>
    <w:rsid w:val="3F1C06AA"/>
    <w:rsid w:val="3FF76880"/>
    <w:rsid w:val="3FFE3C89"/>
    <w:rsid w:val="40C61775"/>
    <w:rsid w:val="422F3D9B"/>
    <w:rsid w:val="4234303F"/>
    <w:rsid w:val="42E462DF"/>
    <w:rsid w:val="433E1A96"/>
    <w:rsid w:val="434A3F97"/>
    <w:rsid w:val="4387550A"/>
    <w:rsid w:val="439E71C0"/>
    <w:rsid w:val="43EA6025"/>
    <w:rsid w:val="44AC734B"/>
    <w:rsid w:val="45724C63"/>
    <w:rsid w:val="45CD0EAF"/>
    <w:rsid w:val="46D36915"/>
    <w:rsid w:val="46E411C2"/>
    <w:rsid w:val="47AB676D"/>
    <w:rsid w:val="48287347"/>
    <w:rsid w:val="482F25AD"/>
    <w:rsid w:val="48456D36"/>
    <w:rsid w:val="486F44A0"/>
    <w:rsid w:val="487E2692"/>
    <w:rsid w:val="495B1F97"/>
    <w:rsid w:val="49816F29"/>
    <w:rsid w:val="49E32734"/>
    <w:rsid w:val="4A2D629B"/>
    <w:rsid w:val="4A4D0811"/>
    <w:rsid w:val="4A530A99"/>
    <w:rsid w:val="4B486A0B"/>
    <w:rsid w:val="4C180061"/>
    <w:rsid w:val="4C7E5967"/>
    <w:rsid w:val="4D023786"/>
    <w:rsid w:val="4DAE2408"/>
    <w:rsid w:val="4DB84D64"/>
    <w:rsid w:val="4E660E76"/>
    <w:rsid w:val="4ED4081D"/>
    <w:rsid w:val="4EFC3478"/>
    <w:rsid w:val="4F756861"/>
    <w:rsid w:val="5061704A"/>
    <w:rsid w:val="50703A1E"/>
    <w:rsid w:val="50B27620"/>
    <w:rsid w:val="51660FE6"/>
    <w:rsid w:val="51922AAE"/>
    <w:rsid w:val="51F577C4"/>
    <w:rsid w:val="522C1A7E"/>
    <w:rsid w:val="52823AA7"/>
    <w:rsid w:val="52AF489A"/>
    <w:rsid w:val="55990927"/>
    <w:rsid w:val="5758778F"/>
    <w:rsid w:val="578C4726"/>
    <w:rsid w:val="58531E75"/>
    <w:rsid w:val="5862780F"/>
    <w:rsid w:val="591C713E"/>
    <w:rsid w:val="5A0D685F"/>
    <w:rsid w:val="5A27389C"/>
    <w:rsid w:val="5AD84130"/>
    <w:rsid w:val="5B4611CC"/>
    <w:rsid w:val="5B6D0D13"/>
    <w:rsid w:val="5C7821AA"/>
    <w:rsid w:val="5CC50F1C"/>
    <w:rsid w:val="5D315702"/>
    <w:rsid w:val="5D3E2967"/>
    <w:rsid w:val="5E612A9E"/>
    <w:rsid w:val="5E615A3F"/>
    <w:rsid w:val="5ED65EE3"/>
    <w:rsid w:val="5ED8051E"/>
    <w:rsid w:val="5F20089F"/>
    <w:rsid w:val="5F245F13"/>
    <w:rsid w:val="607C66DA"/>
    <w:rsid w:val="608A77B2"/>
    <w:rsid w:val="62727FC5"/>
    <w:rsid w:val="62AE6985"/>
    <w:rsid w:val="62B80F5F"/>
    <w:rsid w:val="62D21B31"/>
    <w:rsid w:val="647C42DD"/>
    <w:rsid w:val="64874BF3"/>
    <w:rsid w:val="655A0EB6"/>
    <w:rsid w:val="65644876"/>
    <w:rsid w:val="66F567CF"/>
    <w:rsid w:val="67632201"/>
    <w:rsid w:val="678371C8"/>
    <w:rsid w:val="6842726D"/>
    <w:rsid w:val="6A1B7B8C"/>
    <w:rsid w:val="6A7F534A"/>
    <w:rsid w:val="6B1B6095"/>
    <w:rsid w:val="6B405556"/>
    <w:rsid w:val="6BE06DE9"/>
    <w:rsid w:val="6BF24939"/>
    <w:rsid w:val="6D131462"/>
    <w:rsid w:val="6D2F22F7"/>
    <w:rsid w:val="6D7A10F0"/>
    <w:rsid w:val="6E2616BF"/>
    <w:rsid w:val="6E3D488F"/>
    <w:rsid w:val="6F286FD3"/>
    <w:rsid w:val="6F4023CE"/>
    <w:rsid w:val="713C3C71"/>
    <w:rsid w:val="71484FAD"/>
    <w:rsid w:val="71BE0C14"/>
    <w:rsid w:val="72881782"/>
    <w:rsid w:val="74922FF7"/>
    <w:rsid w:val="74D524DB"/>
    <w:rsid w:val="751111C4"/>
    <w:rsid w:val="75663347"/>
    <w:rsid w:val="75843F24"/>
    <w:rsid w:val="76DE05CB"/>
    <w:rsid w:val="76EB1019"/>
    <w:rsid w:val="77364B02"/>
    <w:rsid w:val="775D7A36"/>
    <w:rsid w:val="787D6B06"/>
    <w:rsid w:val="78D94FCB"/>
    <w:rsid w:val="79E13D7A"/>
    <w:rsid w:val="7A361C0C"/>
    <w:rsid w:val="7A68255C"/>
    <w:rsid w:val="7A6B31CB"/>
    <w:rsid w:val="7AB7FF50"/>
    <w:rsid w:val="7B3A66C0"/>
    <w:rsid w:val="7BFEB0DB"/>
    <w:rsid w:val="7CA56471"/>
    <w:rsid w:val="7D43090B"/>
    <w:rsid w:val="7DA65393"/>
    <w:rsid w:val="7DB47ADF"/>
    <w:rsid w:val="7F88415D"/>
    <w:rsid w:val="7F8940C8"/>
    <w:rsid w:val="7FAD230A"/>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Indent"/>
    <w:basedOn w:val="1"/>
    <w:autoRedefine/>
    <w:qFormat/>
    <w:uiPriority w:val="0"/>
    <w:pPr>
      <w:spacing w:after="360"/>
      <w:ind w:firstLine="840"/>
    </w:pPr>
    <w:rPr>
      <w:rFonts w:eastAsia="仿宋_GB2312"/>
      <w:kern w:val="1"/>
      <w:sz w:val="32"/>
      <w:szCs w:val="20"/>
    </w:rPr>
  </w:style>
  <w:style w:type="paragraph" w:styleId="5">
    <w:name w:val="toc 3"/>
    <w:basedOn w:val="1"/>
    <w:next w:val="1"/>
    <w:autoRedefine/>
    <w:qFormat/>
    <w:uiPriority w:val="0"/>
    <w:pPr>
      <w:ind w:left="840" w:leftChars="400"/>
    </w:pPr>
  </w:style>
  <w:style w:type="paragraph" w:styleId="6">
    <w:name w:val="footer"/>
    <w:basedOn w:val="1"/>
    <w:autoRedefine/>
    <w:qFormat/>
    <w:uiPriority w:val="99"/>
    <w:pPr>
      <w:tabs>
        <w:tab w:val="center" w:pos="4153"/>
        <w:tab w:val="right" w:pos="8306"/>
      </w:tabs>
      <w:snapToGrid w:val="0"/>
      <w:jc w:val="left"/>
    </w:pPr>
    <w:rPr>
      <w:sz w:val="18"/>
      <w:szCs w:val="20"/>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0"/>
  </w:style>
  <w:style w:type="paragraph" w:styleId="9">
    <w:name w:val="toc 2"/>
    <w:basedOn w:val="1"/>
    <w:next w:val="1"/>
    <w:autoRedefine/>
    <w:qFormat/>
    <w:uiPriority w:val="0"/>
    <w:pPr>
      <w:ind w:left="420" w:leftChars="200"/>
    </w:p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4"/>
    <w:autoRedefine/>
    <w:qFormat/>
    <w:uiPriority w:val="99"/>
    <w:pPr>
      <w:ind w:firstLine="420" w:firstLineChars="200"/>
    </w:pPr>
  </w:style>
  <w:style w:type="paragraph" w:customStyle="1" w:styleId="14">
    <w:name w:val="无间隔1"/>
    <w:autoRedefine/>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5">
    <w:name w:val="列出段落1"/>
    <w:basedOn w:val="1"/>
    <w:autoRedefine/>
    <w:qFormat/>
    <w:uiPriority w:val="34"/>
    <w:pPr>
      <w:ind w:firstLine="420" w:firstLineChars="200"/>
    </w:pPr>
    <w:rPr>
      <w:rFonts w:ascii="Calibri" w:hAnsi="Calibri" w:cs="黑体"/>
      <w:szCs w:val="22"/>
    </w:rPr>
  </w:style>
  <w:style w:type="paragraph" w:customStyle="1" w:styleId="16">
    <w:name w:val="List Paragraph"/>
    <w:basedOn w:val="1"/>
    <w:autoRedefine/>
    <w:qFormat/>
    <w:uiPriority w:val="34"/>
    <w:pPr>
      <w:ind w:firstLine="420" w:firstLineChars="200"/>
    </w:p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8607</Words>
  <Characters>9221</Characters>
  <Lines>0</Lines>
  <Paragraphs>0</Paragraphs>
  <TotalTime>5823</TotalTime>
  <ScaleCrop>false</ScaleCrop>
  <LinksUpToDate>false</LinksUpToDate>
  <CharactersWithSpaces>9291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WPS_1707304418</cp:lastModifiedBy>
  <dcterms:modified xsi:type="dcterms:W3CDTF">2024-05-28T01:07:18Z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ED57CF4EFAB340989BC419E3D1B8B78E_13</vt:lpwstr>
  </property>
</Properties>
</file>